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96192" w14:textId="113E1D4C" w:rsidR="009D2D72" w:rsidRDefault="00EF4F3B" w:rsidP="00FB0A48">
      <w:pPr>
        <w:pStyle w:val="NRCINSPECTIONMANUAL"/>
        <w:rPr>
          <w:szCs w:val="20"/>
        </w:rPr>
      </w:pPr>
      <w:r>
        <w:tab/>
      </w:r>
      <w:r w:rsidRPr="00FB0A48">
        <w:rPr>
          <w:b/>
          <w:bCs/>
          <w:sz w:val="38"/>
          <w:szCs w:val="38"/>
        </w:rPr>
        <w:t>NRC INSPECTION MANUAL</w:t>
      </w:r>
      <w:r w:rsidR="009D2D72" w:rsidRPr="0048077D">
        <w:tab/>
      </w:r>
      <w:ins w:id="0" w:author="Author">
        <w:r w:rsidR="0037486F">
          <w:t>IQVB</w:t>
        </w:r>
      </w:ins>
    </w:p>
    <w:p w14:paraId="4B2F932C" w14:textId="7D67CFC8" w:rsidR="00147D3B" w:rsidRDefault="00EC5173" w:rsidP="00EC5173">
      <w:pPr>
        <w:pStyle w:val="IMCIP"/>
      </w:pPr>
      <w:r>
        <w:t>INSPECTION PROCEDURE 36100</w:t>
      </w:r>
    </w:p>
    <w:p w14:paraId="29BE1E6B" w14:textId="7D915324" w:rsidR="009D2D72" w:rsidRPr="002C6F9F" w:rsidRDefault="009D2D72" w:rsidP="00FB0A48">
      <w:pPr>
        <w:pStyle w:val="Title"/>
      </w:pPr>
      <w:r w:rsidRPr="002C6F9F">
        <w:t>INSPECTION OF 10 CFR PART 21 AND PROGRAMS</w:t>
      </w:r>
      <w:r w:rsidR="00FB0A48">
        <w:br/>
      </w:r>
      <w:r w:rsidRPr="002C6F9F">
        <w:t>FOR REPORTING DEFECTS AND NONCOMPLIANCE</w:t>
      </w:r>
    </w:p>
    <w:p w14:paraId="4F53C8F0" w14:textId="15786AA1" w:rsidR="009D2D72" w:rsidRPr="002C6F9F" w:rsidRDefault="009D2D72" w:rsidP="00314E3E">
      <w:pPr>
        <w:pStyle w:val="Applicability"/>
      </w:pPr>
      <w:r w:rsidRPr="002C6F9F">
        <w:t xml:space="preserve">PROGRAM APPLICABILITY: </w:t>
      </w:r>
      <w:r w:rsidR="00FA0D77">
        <w:t>IMC</w:t>
      </w:r>
      <w:r w:rsidR="0055260A">
        <w:t>s</w:t>
      </w:r>
      <w:r w:rsidR="00FA0D77">
        <w:t xml:space="preserve"> </w:t>
      </w:r>
      <w:r w:rsidRPr="002C6F9F">
        <w:t>2501, 2502, 2507, 250</w:t>
      </w:r>
      <w:r w:rsidR="00BE5197" w:rsidRPr="002C6F9F">
        <w:t>8, 2515</w:t>
      </w:r>
      <w:r w:rsidR="00935A8B">
        <w:t xml:space="preserve"> C</w:t>
      </w:r>
    </w:p>
    <w:p w14:paraId="252D64B6" w14:textId="5AE3C0DA" w:rsidR="009D2D72" w:rsidRPr="002C6F9F" w:rsidRDefault="009D2D72" w:rsidP="002B0A90">
      <w:pPr>
        <w:pStyle w:val="Heading1"/>
        <w:tabs>
          <w:tab w:val="left" w:pos="1350"/>
        </w:tabs>
      </w:pPr>
      <w:r w:rsidRPr="002C6F9F">
        <w:t>36100-01</w:t>
      </w:r>
      <w:r w:rsidR="00B67B95">
        <w:tab/>
      </w:r>
      <w:r w:rsidRPr="002C6F9F">
        <w:t>INSPECTION OBJECTIVE</w:t>
      </w:r>
    </w:p>
    <w:p w14:paraId="380DC6C5" w14:textId="2DAC6AE0" w:rsidR="005157B9" w:rsidRPr="002C6F9F" w:rsidRDefault="005157B9" w:rsidP="00507746">
      <w:pPr>
        <w:pStyle w:val="BodyText"/>
      </w:pPr>
      <w:r w:rsidRPr="002C6F9F">
        <w:t xml:space="preserve">To verify that </w:t>
      </w:r>
      <w:r w:rsidR="00FB4F08" w:rsidRPr="002C6F9F">
        <w:t>applicants and holders of a certified design, a</w:t>
      </w:r>
      <w:r w:rsidR="00E5781F" w:rsidRPr="002C6F9F">
        <w:t>n</w:t>
      </w:r>
      <w:r w:rsidR="00FB4F08" w:rsidRPr="002C6F9F">
        <w:t xml:space="preserve"> early site permit (ESP), or </w:t>
      </w:r>
      <w:r w:rsidR="00A02411" w:rsidRPr="002C6F9F">
        <w:t xml:space="preserve">applicants and holders of </w:t>
      </w:r>
      <w:r w:rsidR="00FB4F08" w:rsidRPr="002C6F9F">
        <w:t>combined license (COL)</w:t>
      </w:r>
      <w:r w:rsidR="000C534E" w:rsidRPr="002C6F9F">
        <w:t xml:space="preserve"> under</w:t>
      </w:r>
      <w:r w:rsidR="000C534E" w:rsidRPr="005F5F02">
        <w:t xml:space="preserve"> </w:t>
      </w:r>
      <w:ins w:id="1" w:author="Author">
        <w:r w:rsidR="006D4ED4" w:rsidRPr="005F5F02">
          <w:t xml:space="preserve">Title 10 </w:t>
        </w:r>
        <w:r w:rsidR="00B0006E" w:rsidRPr="005F5F02">
          <w:t xml:space="preserve">of the </w:t>
        </w:r>
        <w:r w:rsidR="00B0006E" w:rsidRPr="005F5F02">
          <w:rPr>
            <w:i/>
          </w:rPr>
          <w:t>Code of Federal Regulations</w:t>
        </w:r>
        <w:r w:rsidR="00B0006E" w:rsidRPr="005F5F02">
          <w:t xml:space="preserve"> (10 CFR)</w:t>
        </w:r>
      </w:ins>
      <w:r w:rsidR="000C534E" w:rsidRPr="005F5F02">
        <w:t xml:space="preserve"> P</w:t>
      </w:r>
      <w:r w:rsidR="000C534E" w:rsidRPr="002C6F9F">
        <w:t>art 52</w:t>
      </w:r>
      <w:ins w:id="2" w:author="Author">
        <w:r w:rsidR="008656A9">
          <w:t>,</w:t>
        </w:r>
        <w:r w:rsidR="00980E45" w:rsidRPr="008656A9">
          <w:t xml:space="preserve"> “Licenses, Certifications</w:t>
        </w:r>
        <w:r w:rsidR="0064129C" w:rsidRPr="008656A9">
          <w:t>, and Approvals for Nuclear Power Plants</w:t>
        </w:r>
      </w:ins>
      <w:r w:rsidR="00A8740E">
        <w:t>,</w:t>
      </w:r>
      <w:ins w:id="3" w:author="Author">
        <w:r w:rsidR="0064129C" w:rsidRPr="008656A9">
          <w:t>”</w:t>
        </w:r>
      </w:ins>
      <w:r w:rsidR="00FB4F08" w:rsidRPr="008656A9">
        <w:t xml:space="preserve"> </w:t>
      </w:r>
      <w:r w:rsidR="006B675C" w:rsidRPr="008656A9">
        <w:t>a</w:t>
      </w:r>
      <w:r w:rsidR="006B675C" w:rsidRPr="002C6F9F">
        <w:t xml:space="preserve">s well as </w:t>
      </w:r>
      <w:r w:rsidR="000B71FD" w:rsidRPr="002C6F9F">
        <w:t>license</w:t>
      </w:r>
      <w:r w:rsidR="006B675C" w:rsidRPr="002C6F9F">
        <w:t>e</w:t>
      </w:r>
      <w:r w:rsidR="00213D82" w:rsidRPr="002C6F9F">
        <w:t>s</w:t>
      </w:r>
      <w:r w:rsidR="000C534E" w:rsidRPr="002C6F9F">
        <w:t xml:space="preserve"> under 10 CFR Part 50</w:t>
      </w:r>
      <w:ins w:id="4" w:author="Author">
        <w:r w:rsidR="00A8740E">
          <w:t>,</w:t>
        </w:r>
        <w:r w:rsidR="00A52732">
          <w:t xml:space="preserve"> “</w:t>
        </w:r>
        <w:r w:rsidR="00A52732" w:rsidRPr="00A52732">
          <w:t>Domestic Licensing of Production and Utilization Facilities</w:t>
        </w:r>
        <w:r w:rsidR="00A8740E">
          <w:t>,</w:t>
        </w:r>
        <w:r w:rsidR="00A52732">
          <w:t>”</w:t>
        </w:r>
      </w:ins>
      <w:r w:rsidR="00FB4F08" w:rsidRPr="002C6F9F">
        <w:t xml:space="preserve"> and suppliers of basic components (hereafter referred to collectively as</w:t>
      </w:r>
      <w:r w:rsidR="00A02411" w:rsidRPr="002C6F9F">
        <w:t>:</w:t>
      </w:r>
      <w:r w:rsidR="00FB4F08" w:rsidRPr="002C6F9F">
        <w:t xml:space="preserve"> “</w:t>
      </w:r>
      <w:r w:rsidRPr="002C6F9F">
        <w:t>entities</w:t>
      </w:r>
      <w:r w:rsidR="00FB4F08" w:rsidRPr="002C6F9F">
        <w:t>”)</w:t>
      </w:r>
      <w:r w:rsidRPr="002C6F9F">
        <w:t xml:space="preserve"> have established a program to effectively implement the requirements of 10 CFR Part</w:t>
      </w:r>
      <w:r w:rsidR="00A8740E">
        <w:t> </w:t>
      </w:r>
      <w:r w:rsidRPr="002C6F9F">
        <w:t>21</w:t>
      </w:r>
      <w:ins w:id="5" w:author="Author">
        <w:r w:rsidR="0064129C">
          <w:t xml:space="preserve"> “Reporting of Defects and Noncompliance</w:t>
        </w:r>
        <w:r w:rsidR="00B67B95">
          <w:t>,</w:t>
        </w:r>
        <w:r w:rsidR="0064129C">
          <w:t>”</w:t>
        </w:r>
      </w:ins>
      <w:r w:rsidRPr="002C6F9F">
        <w:t xml:space="preserve"> for reporting defects and failures to comply associated with</w:t>
      </w:r>
      <w:r w:rsidR="00FB4F08" w:rsidRPr="002C6F9F">
        <w:t xml:space="preserve"> a</w:t>
      </w:r>
      <w:r w:rsidRPr="002C6F9F">
        <w:t xml:space="preserve"> substantial safety hazard (SSH).</w:t>
      </w:r>
    </w:p>
    <w:p w14:paraId="12E12987" w14:textId="3B768DB7" w:rsidR="009D2D72" w:rsidRPr="00F059B5" w:rsidRDefault="009D2D72" w:rsidP="002B0A90">
      <w:pPr>
        <w:pStyle w:val="Heading1"/>
        <w:tabs>
          <w:tab w:val="left" w:pos="1350"/>
        </w:tabs>
      </w:pPr>
      <w:r w:rsidRPr="00F059B5">
        <w:t>36100-02</w:t>
      </w:r>
      <w:r w:rsidR="0009168B">
        <w:tab/>
      </w:r>
      <w:r w:rsidRPr="00F059B5">
        <w:rPr>
          <w:caps w:val="0"/>
        </w:rPr>
        <w:t>INSPECTION REQUIREMENTS</w:t>
      </w:r>
    </w:p>
    <w:p w14:paraId="010BA960" w14:textId="77777777" w:rsidR="009D2D72" w:rsidRPr="002C6F9F" w:rsidRDefault="0048077D" w:rsidP="0060508D">
      <w:pPr>
        <w:pStyle w:val="BodyText2"/>
      </w:pPr>
      <w:r w:rsidRPr="0060508D">
        <w:t>02</w:t>
      </w:r>
      <w:r w:rsidRPr="002C6F9F">
        <w:t>.01</w:t>
      </w:r>
      <w:r w:rsidRPr="002C6F9F">
        <w:tab/>
      </w:r>
      <w:r w:rsidR="009D2D72" w:rsidRPr="002C6F9F">
        <w:t>Verify that the entity has effectively implemented the requirements of 10 CFR 21.21(a)(1) for evaluating deviations and failures to comply.</w:t>
      </w:r>
    </w:p>
    <w:p w14:paraId="005E03A3" w14:textId="77777777" w:rsidR="009D2D72" w:rsidRPr="002C6F9F" w:rsidRDefault="009D2D72" w:rsidP="0060508D">
      <w:pPr>
        <w:pStyle w:val="BodyText2"/>
      </w:pPr>
      <w:r w:rsidRPr="002C6F9F">
        <w:t>02.02</w:t>
      </w:r>
      <w:r w:rsidRPr="002C6F9F">
        <w:tab/>
        <w:t xml:space="preserve">Verify that the entity has implemented the requirements of 10 CFR 21.21(d) regarding directors or responsible officers notifying NRC or informing affected customers (when applicable) of identified defects or failures to comply associated with </w:t>
      </w:r>
      <w:proofErr w:type="gramStart"/>
      <w:r w:rsidR="00F74E30" w:rsidRPr="002C6F9F">
        <w:t>a</w:t>
      </w:r>
      <w:proofErr w:type="gramEnd"/>
      <w:r w:rsidR="000C534E" w:rsidRPr="002C6F9F">
        <w:t xml:space="preserve"> </w:t>
      </w:r>
      <w:r w:rsidRPr="002C6F9F">
        <w:t>SSH.</w:t>
      </w:r>
    </w:p>
    <w:p w14:paraId="68E718EC" w14:textId="77777777" w:rsidR="009D2D72" w:rsidRPr="002C6F9F" w:rsidRDefault="009D2D72" w:rsidP="0060508D">
      <w:pPr>
        <w:pStyle w:val="BodyText2"/>
      </w:pPr>
      <w:r w:rsidRPr="002C6F9F">
        <w:t>02.03</w:t>
      </w:r>
      <w:r w:rsidRPr="002C6F9F">
        <w:tab/>
        <w:t>Verify that the entity has implemented the requirements of 10 CFR 21.31 regarding specifying the applicability of 10 CFR Part 21 in procurement documents for basic components.</w:t>
      </w:r>
    </w:p>
    <w:p w14:paraId="07BB17E7" w14:textId="77777777" w:rsidR="009D2D72" w:rsidRPr="002C6F9F" w:rsidRDefault="009D2D72" w:rsidP="0060508D">
      <w:pPr>
        <w:pStyle w:val="BodyText2"/>
      </w:pPr>
      <w:r w:rsidRPr="002C6F9F">
        <w:t>02.04</w:t>
      </w:r>
      <w:r w:rsidRPr="002C6F9F">
        <w:tab/>
        <w:t>Verify that the entity has implemented the requirements of 10 CFR 21.51 regarding maintenance of records.</w:t>
      </w:r>
    </w:p>
    <w:p w14:paraId="5D85A11A" w14:textId="77777777" w:rsidR="009D2D72" w:rsidRPr="002C6F9F" w:rsidRDefault="009D2D72" w:rsidP="0060508D">
      <w:pPr>
        <w:pStyle w:val="BodyText2"/>
      </w:pPr>
      <w:r w:rsidRPr="002C6F9F">
        <w:t>02.05</w:t>
      </w:r>
      <w:r w:rsidRPr="002C6F9F">
        <w:tab/>
        <w:t>Verify that the entity has implemented the posting requirements of 10 CFR 21.6.</w:t>
      </w:r>
    </w:p>
    <w:p w14:paraId="7010F5B2" w14:textId="162DAFAD" w:rsidR="009D2D72" w:rsidRPr="002C6F9F" w:rsidRDefault="009D2D72" w:rsidP="0009168B">
      <w:pPr>
        <w:pStyle w:val="Heading1"/>
        <w:tabs>
          <w:tab w:val="left" w:pos="1350"/>
        </w:tabs>
      </w:pPr>
      <w:r w:rsidRPr="002C6F9F">
        <w:t>36100-03</w:t>
      </w:r>
      <w:r w:rsidR="00206175">
        <w:tab/>
      </w:r>
      <w:r w:rsidRPr="002C6F9F">
        <w:t>INSPECTION GUIDANCE</w:t>
      </w:r>
    </w:p>
    <w:p w14:paraId="250F8056" w14:textId="77777777" w:rsidR="00BA7C0A" w:rsidRPr="002C6F9F" w:rsidRDefault="00BA7C0A" w:rsidP="00206175">
      <w:pPr>
        <w:pStyle w:val="BodyText"/>
      </w:pPr>
      <w:r w:rsidRPr="002C6F9F">
        <w:t xml:space="preserve">The applicable </w:t>
      </w:r>
      <w:r w:rsidR="00945838" w:rsidRPr="002C6F9F">
        <w:t>i</w:t>
      </w:r>
      <w:r w:rsidRPr="002C6F9F">
        <w:t xml:space="preserve">nspection </w:t>
      </w:r>
      <w:r w:rsidR="00945838" w:rsidRPr="002C6F9F">
        <w:t>m</w:t>
      </w:r>
      <w:r w:rsidRPr="002C6F9F">
        <w:t xml:space="preserve">anual </w:t>
      </w:r>
      <w:r w:rsidR="00945838" w:rsidRPr="002C6F9F">
        <w:t>c</w:t>
      </w:r>
      <w:r w:rsidRPr="002C6F9F">
        <w:t>hapter will be followed for additional guidance.</w:t>
      </w:r>
    </w:p>
    <w:p w14:paraId="4E6B5416" w14:textId="77777777" w:rsidR="009D2D72" w:rsidRPr="002C6F9F" w:rsidRDefault="009D2D72" w:rsidP="00206175">
      <w:pPr>
        <w:pStyle w:val="BodyText2"/>
      </w:pPr>
      <w:r w:rsidRPr="002C6F9F">
        <w:t>03.01</w:t>
      </w:r>
      <w:r w:rsidRPr="002C6F9F">
        <w:tab/>
        <w:t>Verify the controls for the evaluation of deviations and failures to comply as required in 10 CFR 21.21(a) by performing the following:</w:t>
      </w:r>
    </w:p>
    <w:p w14:paraId="7BC3E862" w14:textId="77777777" w:rsidR="009D2D72" w:rsidRPr="002C6F9F" w:rsidRDefault="0029058C" w:rsidP="00206175">
      <w:pPr>
        <w:pStyle w:val="BodyText"/>
        <w:numPr>
          <w:ilvl w:val="0"/>
          <w:numId w:val="25"/>
        </w:numPr>
      </w:pPr>
      <w:r w:rsidRPr="002C6F9F">
        <w:t>The inspector s</w:t>
      </w:r>
      <w:r w:rsidR="00F74E30" w:rsidRPr="002C6F9F">
        <w:t>hould</w:t>
      </w:r>
      <w:r w:rsidRPr="002C6F9F">
        <w:t xml:space="preserve"> review the entity’s Part 21 program and verify the </w:t>
      </w:r>
      <w:r w:rsidR="00F74E30" w:rsidRPr="002C6F9F">
        <w:t xml:space="preserve">applicable </w:t>
      </w:r>
      <w:r w:rsidRPr="002C6F9F">
        <w:t>procedure</w:t>
      </w:r>
      <w:r w:rsidR="00F74E30" w:rsidRPr="002C6F9F">
        <w:t>(s)</w:t>
      </w:r>
      <w:r w:rsidRPr="002C6F9F">
        <w:t xml:space="preserve"> include the following</w:t>
      </w:r>
      <w:r w:rsidR="009D2D72" w:rsidRPr="002C6F9F">
        <w:t>:</w:t>
      </w:r>
    </w:p>
    <w:p w14:paraId="763F37BD" w14:textId="4E754F19" w:rsidR="009D2D72" w:rsidRPr="002C6F9F" w:rsidRDefault="009D2D72" w:rsidP="00206175">
      <w:pPr>
        <w:pStyle w:val="BodyText"/>
        <w:numPr>
          <w:ilvl w:val="1"/>
          <w:numId w:val="25"/>
        </w:numPr>
      </w:pPr>
      <w:r w:rsidRPr="002C6F9F">
        <w:lastRenderedPageBreak/>
        <w:t>Measures for the analysis of a deviation or failure to comply.</w:t>
      </w:r>
      <w:ins w:id="6" w:author="Author">
        <w:r w:rsidR="001767DA">
          <w:t xml:space="preserve"> Counterfeit and </w:t>
        </w:r>
        <w:r w:rsidR="00534DC5">
          <w:t xml:space="preserve">fraudulent items </w:t>
        </w:r>
        <w:proofErr w:type="gramStart"/>
        <w:r w:rsidR="00534DC5">
          <w:t>are considered to be</w:t>
        </w:r>
        <w:proofErr w:type="gramEnd"/>
        <w:r w:rsidR="00534DC5">
          <w:t xml:space="preserve"> deviations</w:t>
        </w:r>
        <w:r w:rsidR="00461753">
          <w:t>.</w:t>
        </w:r>
        <w:r w:rsidR="007B763B">
          <w:t xml:space="preserve"> Counterfeit </w:t>
        </w:r>
        <w:r w:rsidR="006C59BA">
          <w:t xml:space="preserve">items are those </w:t>
        </w:r>
        <w:r w:rsidR="006C59BA" w:rsidRPr="00ED4042">
          <w:t>that are intentionally manufactured or altered to imitate a legitimate product without the legal right to do so</w:t>
        </w:r>
        <w:r w:rsidR="006C59BA">
          <w:t xml:space="preserve">. Fraudulent items are those that </w:t>
        </w:r>
        <w:r w:rsidR="00A46733">
          <w:t xml:space="preserve">are </w:t>
        </w:r>
        <w:r w:rsidR="00A46733" w:rsidRPr="00ED4042">
          <w:t>intentionally misrepresented with the intent to deceive</w:t>
        </w:r>
        <w:r w:rsidR="00A46733">
          <w:t>.</w:t>
        </w:r>
      </w:ins>
    </w:p>
    <w:p w14:paraId="2363F975" w14:textId="6FF16AA5" w:rsidR="0029058C" w:rsidRPr="002C6F9F" w:rsidRDefault="0029058C" w:rsidP="00206175">
      <w:pPr>
        <w:pStyle w:val="BodyText"/>
        <w:numPr>
          <w:ilvl w:val="1"/>
          <w:numId w:val="25"/>
        </w:numPr>
      </w:pPr>
      <w:r w:rsidRPr="002C6F9F">
        <w:t xml:space="preserve">Measures to ensure an interim report is prepared and submitted to the Commission within 60 days if </w:t>
      </w:r>
      <w:r w:rsidR="009D2D72" w:rsidRPr="002C6F9F">
        <w:t>the evaluation cannot be completed within 60 days from discovery</w:t>
      </w:r>
      <w:r w:rsidR="007305DF" w:rsidRPr="002C6F9F">
        <w:t>.</w:t>
      </w:r>
      <w:r w:rsidR="00A02411" w:rsidRPr="002C6F9F">
        <w:t xml:space="preserve"> </w:t>
      </w:r>
      <w:r w:rsidR="004A1190" w:rsidRPr="002C6F9F">
        <w:t>The interim report should</w:t>
      </w:r>
      <w:r w:rsidR="004A1190" w:rsidRPr="002C6F9F">
        <w:rPr>
          <w:strike/>
        </w:rPr>
        <w:t xml:space="preserve"> </w:t>
      </w:r>
      <w:r w:rsidR="004A1190" w:rsidRPr="002C6F9F">
        <w:t>include a description of the deviation or failure to comply being evaluated and should state when the evaluation will be completed.</w:t>
      </w:r>
    </w:p>
    <w:p w14:paraId="52D5CCC0" w14:textId="77777777" w:rsidR="009D2D72" w:rsidRPr="002C6F9F" w:rsidRDefault="009D2D72" w:rsidP="00206175">
      <w:pPr>
        <w:pStyle w:val="BodyText"/>
        <w:numPr>
          <w:ilvl w:val="1"/>
          <w:numId w:val="25"/>
        </w:numPr>
      </w:pPr>
      <w:r w:rsidRPr="002C6F9F">
        <w:t>Measures to determine whether the evaluated deviation or failure to comply could create a SSH if it were to remain uncorrected.</w:t>
      </w:r>
    </w:p>
    <w:p w14:paraId="3C0AA4E4" w14:textId="77777777" w:rsidR="00414E75" w:rsidRPr="002C6F9F" w:rsidRDefault="00414E75" w:rsidP="00206175">
      <w:pPr>
        <w:pStyle w:val="BodyText"/>
        <w:numPr>
          <w:ilvl w:val="1"/>
          <w:numId w:val="25"/>
        </w:numPr>
      </w:pPr>
      <w:r w:rsidRPr="002C6F9F">
        <w:t xml:space="preserve">Measures to ensure the </w:t>
      </w:r>
      <w:r w:rsidR="00C06585" w:rsidRPr="002C6F9F">
        <w:t xml:space="preserve">entity’s </w:t>
      </w:r>
      <w:r w:rsidRPr="002C6F9F">
        <w:t>director or responsible officer is informed within 5 working days after completion of the evaluation of the deviation or failure to comply.</w:t>
      </w:r>
    </w:p>
    <w:p w14:paraId="4FFFB847" w14:textId="77777777" w:rsidR="009D2D72" w:rsidRPr="002C6F9F" w:rsidRDefault="009D2D72" w:rsidP="00206175">
      <w:pPr>
        <w:pStyle w:val="BodyText"/>
        <w:numPr>
          <w:ilvl w:val="0"/>
          <w:numId w:val="25"/>
        </w:numPr>
      </w:pPr>
      <w:r w:rsidRPr="002C6F9F">
        <w:t>Verify that the QA processes to control nonconformance and corrective actions provide a direct connection to the Part 21 program and/or procedures.</w:t>
      </w:r>
    </w:p>
    <w:p w14:paraId="51FD77F9" w14:textId="77777777" w:rsidR="009D2D72" w:rsidRPr="002C6F9F" w:rsidRDefault="009D2D72" w:rsidP="00206175">
      <w:pPr>
        <w:pStyle w:val="BodyText"/>
        <w:numPr>
          <w:ilvl w:val="0"/>
          <w:numId w:val="25"/>
        </w:numPr>
      </w:pPr>
      <w:r w:rsidRPr="002C6F9F">
        <w:t xml:space="preserve">Select a sample of evaluated deviations that did </w:t>
      </w:r>
      <w:r w:rsidRPr="002C6F9F">
        <w:rPr>
          <w:u w:val="single"/>
        </w:rPr>
        <w:t>not</w:t>
      </w:r>
      <w:r w:rsidRPr="002C6F9F">
        <w:t xml:space="preserve"> result in the identification of a defect or failure to comply and verify that:</w:t>
      </w:r>
    </w:p>
    <w:p w14:paraId="36B03A33" w14:textId="77777777" w:rsidR="009D2D72" w:rsidRPr="002C6F9F" w:rsidRDefault="009D2D72" w:rsidP="00206175">
      <w:pPr>
        <w:pStyle w:val="BodyText"/>
        <w:numPr>
          <w:ilvl w:val="1"/>
          <w:numId w:val="25"/>
        </w:numPr>
      </w:pPr>
      <w:r w:rsidRPr="002C6F9F">
        <w:t>The item was identified for evaluation consistent with established procedures.</w:t>
      </w:r>
    </w:p>
    <w:p w14:paraId="4ABE56DC" w14:textId="77777777" w:rsidR="009D2D72" w:rsidRPr="002C6F9F" w:rsidRDefault="009D2D72" w:rsidP="00206175">
      <w:pPr>
        <w:pStyle w:val="BodyText"/>
        <w:numPr>
          <w:ilvl w:val="1"/>
          <w:numId w:val="25"/>
        </w:numPr>
      </w:pPr>
      <w:r w:rsidRPr="002C6F9F">
        <w:t>The information and data used in the evaluation is clearly documented and complete.</w:t>
      </w:r>
    </w:p>
    <w:p w14:paraId="25714CC6" w14:textId="77777777" w:rsidR="00507801" w:rsidRPr="002C6F9F" w:rsidRDefault="009D2D72" w:rsidP="00206175">
      <w:pPr>
        <w:pStyle w:val="BodyText"/>
        <w:numPr>
          <w:ilvl w:val="1"/>
          <w:numId w:val="25"/>
        </w:numPr>
      </w:pPr>
      <w:r w:rsidRPr="002C6F9F">
        <w:t>The finding of the evaluation that a SSH does not exist is a logical conclusion of the evaluation.</w:t>
      </w:r>
    </w:p>
    <w:p w14:paraId="067D017D" w14:textId="6264289E" w:rsidR="009D2D72" w:rsidRPr="002C6F9F" w:rsidRDefault="009D2D72" w:rsidP="008A1ECD">
      <w:pPr>
        <w:pStyle w:val="BodyText"/>
        <w:ind w:left="360"/>
      </w:pPr>
      <w:r w:rsidRPr="002C6F9F">
        <w:t>NOTE: As stated in 10 CFR 21.</w:t>
      </w:r>
      <w:r w:rsidR="00961A7D" w:rsidRPr="002C6F9F">
        <w:t>2</w:t>
      </w:r>
      <w:r w:rsidRPr="002C6F9F">
        <w:t>(c), for 10 CFR Part 50</w:t>
      </w:r>
      <w:r w:rsidR="00961A7D" w:rsidRPr="002C6F9F">
        <w:t xml:space="preserve"> or 10 CFR Part 52</w:t>
      </w:r>
      <w:r w:rsidRPr="002C6F9F">
        <w:t xml:space="preserve"> </w:t>
      </w:r>
      <w:r w:rsidR="00C13AB3" w:rsidRPr="002C6F9F">
        <w:t>applicants</w:t>
      </w:r>
      <w:r w:rsidRPr="002C6F9F">
        <w:t xml:space="preserve">, the evaluation of potential defects and appropriate reporting of defects under </w:t>
      </w:r>
      <w:r w:rsidR="00FF5642" w:rsidRPr="002C6F9F">
        <w:t>§</w:t>
      </w:r>
      <w:r w:rsidRPr="002C6F9F">
        <w:t xml:space="preserve"> 50.72, </w:t>
      </w:r>
      <w:r w:rsidR="00FF5642" w:rsidRPr="002C6F9F">
        <w:t xml:space="preserve">§ </w:t>
      </w:r>
      <w:r w:rsidRPr="002C6F9F">
        <w:t xml:space="preserve">50.73, or </w:t>
      </w:r>
      <w:r w:rsidR="00FF5642" w:rsidRPr="002C6F9F">
        <w:t>§</w:t>
      </w:r>
      <w:r w:rsidRPr="002C6F9F">
        <w:t xml:space="preserve"> 73.71 satisfies each person's evaluation, notification, and reporting obligation to report defects under 10 CFR Part 21 and the responsibility of individual directors and responsible officers of such licensees to report defects under section 206 of the Energy Reorganization Act of 1974.</w:t>
      </w:r>
    </w:p>
    <w:p w14:paraId="4220E601" w14:textId="77777777" w:rsidR="009D2D72" w:rsidRPr="002C6F9F" w:rsidRDefault="009D2D72" w:rsidP="00206175">
      <w:pPr>
        <w:pStyle w:val="BodyText2"/>
      </w:pPr>
      <w:r w:rsidRPr="002C6F9F">
        <w:t xml:space="preserve">03.02 </w:t>
      </w:r>
      <w:r w:rsidRPr="002C6F9F">
        <w:tab/>
        <w:t>Verify that the entity has implemented the requirements of 10 CFR 21.21</w:t>
      </w:r>
      <w:r w:rsidR="00F90CC1" w:rsidRPr="002C6F9F">
        <w:t>(d)</w:t>
      </w:r>
      <w:r w:rsidRPr="002C6F9F">
        <w:t xml:space="preserve"> regarding directors or responsible officers notifying NRC of identified defects or failures to comply associated with </w:t>
      </w:r>
      <w:r w:rsidR="00C06585" w:rsidRPr="002C6F9F">
        <w:t xml:space="preserve">a </w:t>
      </w:r>
      <w:r w:rsidRPr="002C6F9F">
        <w:t>SSH by performing the following:</w:t>
      </w:r>
    </w:p>
    <w:p w14:paraId="2EDA36C2" w14:textId="2E4A8AB9" w:rsidR="009D2D72" w:rsidRPr="002C6F9F" w:rsidRDefault="00C06585" w:rsidP="00363D4A">
      <w:pPr>
        <w:pStyle w:val="BodyText"/>
        <w:numPr>
          <w:ilvl w:val="0"/>
          <w:numId w:val="26"/>
        </w:numPr>
      </w:pPr>
      <w:r w:rsidRPr="002C6F9F">
        <w:t>Verify</w:t>
      </w:r>
      <w:r w:rsidR="00507801" w:rsidRPr="002C6F9F">
        <w:t xml:space="preserve"> </w:t>
      </w:r>
      <w:r w:rsidR="009D2D72" w:rsidRPr="002C6F9F">
        <w:t>that the entity</w:t>
      </w:r>
      <w:r w:rsidR="00FF5642" w:rsidRPr="002C6F9F">
        <w:t>’</w:t>
      </w:r>
      <w:r w:rsidR="009D2D72" w:rsidRPr="002C6F9F">
        <w:t xml:space="preserve">s </w:t>
      </w:r>
      <w:r w:rsidR="00507801" w:rsidRPr="002C6F9F">
        <w:t xml:space="preserve">implementing </w:t>
      </w:r>
      <w:r w:rsidR="009D2D72" w:rsidRPr="002C6F9F">
        <w:t>procedures accurately reflect the time frames of 10</w:t>
      </w:r>
      <w:r w:rsidR="00363D4A">
        <w:t> </w:t>
      </w:r>
      <w:r w:rsidR="009D2D72" w:rsidRPr="002C6F9F">
        <w:t xml:space="preserve">CFR 21.21(d) for reporting identified defects or failures to comply that could create a SSH </w:t>
      </w:r>
      <w:r w:rsidRPr="002C6F9F">
        <w:t>including</w:t>
      </w:r>
      <w:r w:rsidR="009D2D72" w:rsidRPr="002C6F9F">
        <w:t>:</w:t>
      </w:r>
    </w:p>
    <w:p w14:paraId="3B6AABC8" w14:textId="77777777" w:rsidR="009D2D72" w:rsidRPr="002C6F9F" w:rsidRDefault="009D2D72" w:rsidP="00623CD2">
      <w:pPr>
        <w:pStyle w:val="BodyText"/>
        <w:numPr>
          <w:ilvl w:val="1"/>
          <w:numId w:val="27"/>
        </w:numPr>
      </w:pPr>
      <w:r w:rsidRPr="002C6F9F">
        <w:t>A director or responsible officer is informed, as soon as practicable, and in all cases, within 5 working days after completion of the evaluation.</w:t>
      </w:r>
    </w:p>
    <w:p w14:paraId="51E4BAC8" w14:textId="6B177568" w:rsidR="009D2D72" w:rsidRPr="002C6F9F" w:rsidRDefault="009D2D72" w:rsidP="00CF2087">
      <w:pPr>
        <w:pStyle w:val="BodyText"/>
        <w:numPr>
          <w:ilvl w:val="1"/>
          <w:numId w:val="27"/>
        </w:numPr>
      </w:pPr>
      <w:r w:rsidRPr="002C6F9F">
        <w:t xml:space="preserve">An initial notification is prepared and submitted via fax to the </w:t>
      </w:r>
      <w:r w:rsidR="00414E75" w:rsidRPr="002C6F9F">
        <w:t>NRC Operations Center at (301)</w:t>
      </w:r>
      <w:r w:rsidR="002F3D5F" w:rsidRPr="002C6F9F">
        <w:t xml:space="preserve"> </w:t>
      </w:r>
      <w:r w:rsidR="00414E75" w:rsidRPr="002C6F9F">
        <w:t>816-5151 or by telephone at (301) 816-5100</w:t>
      </w:r>
      <w:r w:rsidRPr="002C6F9F">
        <w:t xml:space="preserve"> within 2 days of notifying the director or responsible officer of the identification of a defect or failure to comply </w:t>
      </w:r>
      <w:r w:rsidRPr="002C6F9F">
        <w:lastRenderedPageBreak/>
        <w:t xml:space="preserve">associated with </w:t>
      </w:r>
      <w:proofErr w:type="gramStart"/>
      <w:r w:rsidRPr="002C6F9F">
        <w:t>a</w:t>
      </w:r>
      <w:proofErr w:type="gramEnd"/>
      <w:r w:rsidRPr="002C6F9F">
        <w:t xml:space="preserve"> SSH. Verification that the facsimile has been received should be made by calling the NRC Operations Center.</w:t>
      </w:r>
    </w:p>
    <w:p w14:paraId="44BF4DF0" w14:textId="17325476" w:rsidR="009D2D72" w:rsidRPr="002C6F9F" w:rsidRDefault="009D2D72" w:rsidP="00CF2087">
      <w:pPr>
        <w:pStyle w:val="BodyText"/>
        <w:numPr>
          <w:ilvl w:val="1"/>
          <w:numId w:val="27"/>
        </w:numPr>
      </w:pPr>
      <w:r w:rsidRPr="002C6F9F">
        <w:t xml:space="preserve">A written notification is prepared and submitted to the </w:t>
      </w:r>
      <w:r w:rsidR="00414E75" w:rsidRPr="002C6F9F">
        <w:t>Document Control Desk, U.S</w:t>
      </w:r>
      <w:ins w:id="7" w:author="Author">
        <w:r w:rsidR="00F256FE">
          <w:t>.</w:t>
        </w:r>
      </w:ins>
      <w:r w:rsidR="00414E75" w:rsidRPr="002C6F9F">
        <w:t xml:space="preserve"> Nuclear Regulatory Commission </w:t>
      </w:r>
      <w:r w:rsidRPr="002C6F9F">
        <w:t xml:space="preserve">within 30 days of notifying the director or responsible officer of the identification of a defect or failure to comply associated with </w:t>
      </w:r>
      <w:proofErr w:type="gramStart"/>
      <w:r w:rsidRPr="002C6F9F">
        <w:t>a</w:t>
      </w:r>
      <w:proofErr w:type="gramEnd"/>
      <w:r w:rsidRPr="002C6F9F">
        <w:t xml:space="preserve"> SSH. </w:t>
      </w:r>
      <w:r w:rsidR="00F90CC1" w:rsidRPr="002C6F9F">
        <w:t>The inspector sh</w:t>
      </w:r>
      <w:r w:rsidR="00C06585" w:rsidRPr="002C6F9F">
        <w:t>ould</w:t>
      </w:r>
      <w:r w:rsidR="00F90CC1" w:rsidRPr="002C6F9F">
        <w:t xml:space="preserve"> c</w:t>
      </w:r>
      <w:r w:rsidRPr="002C6F9F">
        <w:t xml:space="preserve">onfirm that the report has been received by the NRC Operations Center by checking the section </w:t>
      </w:r>
      <w:r w:rsidR="00FF5642" w:rsidRPr="002C6F9F">
        <w:t>“</w:t>
      </w:r>
      <w:r w:rsidRPr="002C6F9F">
        <w:t>Reports Associated with Events,</w:t>
      </w:r>
      <w:r w:rsidR="00FF5642" w:rsidRPr="002C6F9F">
        <w:t>”</w:t>
      </w:r>
      <w:r w:rsidRPr="002C6F9F">
        <w:t xml:space="preserve"> on the NRC website.</w:t>
      </w:r>
    </w:p>
    <w:p w14:paraId="646919E0" w14:textId="77777777" w:rsidR="009D2D72" w:rsidRPr="002C6F9F" w:rsidRDefault="009D2D72" w:rsidP="00623CD2">
      <w:pPr>
        <w:pStyle w:val="BodyText"/>
        <w:numPr>
          <w:ilvl w:val="0"/>
          <w:numId w:val="26"/>
        </w:numPr>
      </w:pPr>
      <w:r w:rsidRPr="002C6F9F">
        <w:t>Verify that the entity</w:t>
      </w:r>
      <w:r w:rsidR="00FF5642" w:rsidRPr="002C6F9F">
        <w:t>’</w:t>
      </w:r>
      <w:r w:rsidRPr="002C6F9F">
        <w:t xml:space="preserve">s procedures accurately </w:t>
      </w:r>
      <w:r w:rsidR="002869C4" w:rsidRPr="002C6F9F">
        <w:t xml:space="preserve">provide for </w:t>
      </w:r>
      <w:r w:rsidR="00F90CC1" w:rsidRPr="002C6F9F">
        <w:t>the</w:t>
      </w:r>
      <w:r w:rsidRPr="002C6F9F">
        <w:t xml:space="preserve"> information </w:t>
      </w:r>
      <w:r w:rsidR="002869C4" w:rsidRPr="002C6F9F">
        <w:t>that shall be included</w:t>
      </w:r>
      <w:r w:rsidRPr="002C6F9F">
        <w:t xml:space="preserve"> in the written notification </w:t>
      </w:r>
      <w:r w:rsidR="002869C4" w:rsidRPr="002C6F9F">
        <w:t>as required by</w:t>
      </w:r>
      <w:r w:rsidR="00C06585" w:rsidRPr="002C6F9F">
        <w:t xml:space="preserve"> </w:t>
      </w:r>
      <w:r w:rsidRPr="002C6F9F">
        <w:t>10 CFR Part 21.21(d)(4)</w:t>
      </w:r>
      <w:r w:rsidR="00C06585" w:rsidRPr="002C6F9F">
        <w:t>,</w:t>
      </w:r>
      <w:r w:rsidR="00F90CC1" w:rsidRPr="002C6F9F">
        <w:t xml:space="preserve"> </w:t>
      </w:r>
      <w:r w:rsidR="00C06585" w:rsidRPr="002C6F9F">
        <w:t xml:space="preserve">as </w:t>
      </w:r>
      <w:r w:rsidR="00531821" w:rsidRPr="002C6F9F">
        <w:t>appropriate</w:t>
      </w:r>
      <w:r w:rsidR="00F90CC1" w:rsidRPr="002C6F9F">
        <w:t>:</w:t>
      </w:r>
    </w:p>
    <w:p w14:paraId="77FADF8A" w14:textId="77777777" w:rsidR="009D2D72" w:rsidRPr="002C6F9F" w:rsidRDefault="009D2D72" w:rsidP="000F07FE">
      <w:pPr>
        <w:pStyle w:val="BodyText"/>
        <w:numPr>
          <w:ilvl w:val="1"/>
          <w:numId w:val="28"/>
        </w:numPr>
      </w:pPr>
      <w:r w:rsidRPr="002C6F9F">
        <w:t xml:space="preserve">Name and address of </w:t>
      </w:r>
      <w:r w:rsidR="00971476" w:rsidRPr="002C6F9F">
        <w:t xml:space="preserve">individual or individuals </w:t>
      </w:r>
      <w:r w:rsidRPr="002C6F9F">
        <w:t>informing the Commission.</w:t>
      </w:r>
    </w:p>
    <w:p w14:paraId="41EE402E" w14:textId="77777777" w:rsidR="009D2D72" w:rsidRPr="002C6F9F" w:rsidRDefault="009D2D72" w:rsidP="000F07FE">
      <w:pPr>
        <w:pStyle w:val="BodyText"/>
        <w:numPr>
          <w:ilvl w:val="1"/>
          <w:numId w:val="28"/>
        </w:numPr>
      </w:pPr>
      <w:r w:rsidRPr="002C6F9F">
        <w:t xml:space="preserve">Identification of </w:t>
      </w:r>
      <w:r w:rsidR="00971476" w:rsidRPr="002C6F9F">
        <w:t xml:space="preserve">the facility, the activity, or the </w:t>
      </w:r>
      <w:r w:rsidRPr="002C6F9F">
        <w:t xml:space="preserve">basic component </w:t>
      </w:r>
      <w:r w:rsidR="00971476" w:rsidRPr="002C6F9F">
        <w:t>supp</w:t>
      </w:r>
      <w:r w:rsidR="00FF5642" w:rsidRPr="002C6F9F">
        <w:t>l</w:t>
      </w:r>
      <w:r w:rsidR="00971476" w:rsidRPr="002C6F9F">
        <w:t xml:space="preserve">ied for </w:t>
      </w:r>
      <w:r w:rsidR="002F3D5F" w:rsidRPr="002C6F9F">
        <w:t>such a</w:t>
      </w:r>
      <w:r w:rsidR="00971476" w:rsidRPr="002C6F9F">
        <w:t xml:space="preserve">ctivity or </w:t>
      </w:r>
      <w:r w:rsidR="002F3D5F" w:rsidRPr="002C6F9F">
        <w:t xml:space="preserve">such </w:t>
      </w:r>
      <w:r w:rsidR="00971476" w:rsidRPr="002C6F9F">
        <w:t xml:space="preserve">activity </w:t>
      </w:r>
      <w:r w:rsidRPr="002C6F9F">
        <w:t xml:space="preserve">that contains </w:t>
      </w:r>
      <w:r w:rsidR="002F3D5F" w:rsidRPr="002C6F9F">
        <w:t xml:space="preserve">a </w:t>
      </w:r>
      <w:r w:rsidRPr="002C6F9F">
        <w:t xml:space="preserve">defect or </w:t>
      </w:r>
      <w:r w:rsidR="002F3D5F" w:rsidRPr="002C6F9F">
        <w:t xml:space="preserve">fails </w:t>
      </w:r>
      <w:r w:rsidRPr="002C6F9F">
        <w:t>to comply.</w:t>
      </w:r>
    </w:p>
    <w:p w14:paraId="46E98EE1" w14:textId="77777777" w:rsidR="0048077D" w:rsidRPr="002C6F9F" w:rsidRDefault="009D2D72" w:rsidP="000F07FE">
      <w:pPr>
        <w:pStyle w:val="BodyText"/>
        <w:numPr>
          <w:ilvl w:val="1"/>
          <w:numId w:val="28"/>
        </w:numPr>
      </w:pPr>
      <w:r w:rsidRPr="002C6F9F">
        <w:t xml:space="preserve">Identification of the firm </w:t>
      </w:r>
      <w:r w:rsidR="00971476" w:rsidRPr="002C6F9F">
        <w:t xml:space="preserve">constructing the facility or </w:t>
      </w:r>
      <w:r w:rsidRPr="002C6F9F">
        <w:t>supplying the basic component</w:t>
      </w:r>
      <w:r w:rsidR="00971476" w:rsidRPr="002C6F9F">
        <w:t xml:space="preserve"> </w:t>
      </w:r>
      <w:r w:rsidR="002F3D5F" w:rsidRPr="002C6F9F">
        <w:t xml:space="preserve">that </w:t>
      </w:r>
      <w:r w:rsidR="00971476" w:rsidRPr="002C6F9F">
        <w:t xml:space="preserve">contains </w:t>
      </w:r>
      <w:r w:rsidR="002F3D5F" w:rsidRPr="002C6F9F">
        <w:t>a</w:t>
      </w:r>
      <w:r w:rsidR="00971476" w:rsidRPr="002C6F9F">
        <w:t xml:space="preserve"> defect or fails to comply</w:t>
      </w:r>
      <w:r w:rsidRPr="002C6F9F">
        <w:t>.</w:t>
      </w:r>
    </w:p>
    <w:p w14:paraId="733A19E2" w14:textId="77777777" w:rsidR="009D2D72" w:rsidRPr="002C6F9F" w:rsidRDefault="009D2D72" w:rsidP="000F07FE">
      <w:pPr>
        <w:pStyle w:val="BodyText"/>
        <w:numPr>
          <w:ilvl w:val="1"/>
          <w:numId w:val="28"/>
        </w:numPr>
      </w:pPr>
      <w:r w:rsidRPr="002C6F9F">
        <w:t xml:space="preserve">Nature of the defect or failure to comply and the </w:t>
      </w:r>
      <w:r w:rsidR="00971476" w:rsidRPr="002C6F9F">
        <w:t>safe</w:t>
      </w:r>
      <w:r w:rsidR="00FF5642" w:rsidRPr="002C6F9F">
        <w:t>t</w:t>
      </w:r>
      <w:r w:rsidR="00971476" w:rsidRPr="002C6F9F">
        <w:t xml:space="preserve">y hazard which is created or </w:t>
      </w:r>
      <w:r w:rsidRPr="002C6F9F">
        <w:t xml:space="preserve">could be created by </w:t>
      </w:r>
      <w:r w:rsidR="00971476" w:rsidRPr="002C6F9F">
        <w:t xml:space="preserve">such </w:t>
      </w:r>
      <w:r w:rsidRPr="002C6F9F">
        <w:t>defect</w:t>
      </w:r>
      <w:r w:rsidR="00971476" w:rsidRPr="002C6F9F">
        <w:t xml:space="preserve"> or failure to comply</w:t>
      </w:r>
      <w:r w:rsidRPr="002C6F9F">
        <w:t>.</w:t>
      </w:r>
    </w:p>
    <w:p w14:paraId="6FC4BB84" w14:textId="77777777" w:rsidR="009D2D72" w:rsidRPr="002C6F9F" w:rsidRDefault="009D2D72" w:rsidP="000F07FE">
      <w:pPr>
        <w:pStyle w:val="BodyText"/>
        <w:numPr>
          <w:ilvl w:val="1"/>
          <w:numId w:val="28"/>
        </w:numPr>
      </w:pPr>
      <w:r w:rsidRPr="002C6F9F">
        <w:t xml:space="preserve">The date </w:t>
      </w:r>
      <w:r w:rsidR="00971476" w:rsidRPr="002C6F9F">
        <w:t>on which the</w:t>
      </w:r>
      <w:r w:rsidRPr="002C6F9F">
        <w:t xml:space="preserve"> information of </w:t>
      </w:r>
      <w:r w:rsidR="00F67E6F" w:rsidRPr="002C6F9F">
        <w:t xml:space="preserve">such </w:t>
      </w:r>
      <w:r w:rsidRPr="002C6F9F">
        <w:t>defect or failure to comply was obtained.</w:t>
      </w:r>
    </w:p>
    <w:p w14:paraId="589026EF" w14:textId="77777777" w:rsidR="009D2D72" w:rsidRPr="002C6F9F" w:rsidRDefault="002869C4" w:rsidP="000F07FE">
      <w:pPr>
        <w:pStyle w:val="BodyText"/>
        <w:numPr>
          <w:ilvl w:val="1"/>
          <w:numId w:val="28"/>
        </w:numPr>
      </w:pPr>
      <w:r w:rsidRPr="002C6F9F">
        <w:t>In case of a basic component which contains defect or fails to comply, t</w:t>
      </w:r>
      <w:r w:rsidR="009D2D72" w:rsidRPr="002C6F9F">
        <w:t>he number and location of all such basic components in use at</w:t>
      </w:r>
      <w:r w:rsidR="00971476" w:rsidRPr="002C6F9F">
        <w:t>, supplied for, being s</w:t>
      </w:r>
      <w:r w:rsidR="00F67E6F" w:rsidRPr="002C6F9F">
        <w:t xml:space="preserve">upplied for, or may be supplied for, </w:t>
      </w:r>
      <w:r w:rsidR="00971476" w:rsidRPr="002C6F9F">
        <w:t>manufactured, or being manufactured for one or more</w:t>
      </w:r>
      <w:r w:rsidR="009D2D72" w:rsidRPr="002C6F9F">
        <w:t xml:space="preserve"> facilities </w:t>
      </w:r>
      <w:r w:rsidR="00F67E6F" w:rsidRPr="002C6F9F">
        <w:t xml:space="preserve">or activities </w:t>
      </w:r>
      <w:r w:rsidR="009D2D72" w:rsidRPr="002C6F9F">
        <w:t>subject to this regulation.</w:t>
      </w:r>
    </w:p>
    <w:p w14:paraId="06D86614" w14:textId="77777777" w:rsidR="009D2D72" w:rsidRPr="002C6F9F" w:rsidRDefault="009D2D72" w:rsidP="000F07FE">
      <w:pPr>
        <w:pStyle w:val="BodyText"/>
        <w:numPr>
          <w:ilvl w:val="1"/>
          <w:numId w:val="28"/>
        </w:numPr>
      </w:pPr>
      <w:r w:rsidRPr="002C6F9F">
        <w:t xml:space="preserve">The corrective </w:t>
      </w:r>
      <w:r w:rsidR="002F3D5F" w:rsidRPr="002C6F9F">
        <w:t>action that</w:t>
      </w:r>
      <w:r w:rsidR="00F67E6F" w:rsidRPr="002C6F9F">
        <w:t xml:space="preserve"> has been </w:t>
      </w:r>
      <w:r w:rsidRPr="002C6F9F">
        <w:t>taken</w:t>
      </w:r>
      <w:r w:rsidR="00F67E6F" w:rsidRPr="002C6F9F">
        <w:t xml:space="preserve"> or will be taken</w:t>
      </w:r>
      <w:r w:rsidRPr="002C6F9F">
        <w:t>.</w:t>
      </w:r>
    </w:p>
    <w:p w14:paraId="7F3784F2" w14:textId="77777777" w:rsidR="009D2D72" w:rsidRPr="002C6F9F" w:rsidRDefault="009D2D72" w:rsidP="000F07FE">
      <w:pPr>
        <w:pStyle w:val="BodyText"/>
        <w:numPr>
          <w:ilvl w:val="1"/>
          <w:numId w:val="28"/>
        </w:numPr>
      </w:pPr>
      <w:r w:rsidRPr="002C6F9F">
        <w:t xml:space="preserve">Name of individual </w:t>
      </w:r>
      <w:r w:rsidR="00F67E6F" w:rsidRPr="002C6F9F">
        <w:t xml:space="preserve">or organization </w:t>
      </w:r>
      <w:r w:rsidRPr="002C6F9F">
        <w:t xml:space="preserve">responsible for the </w:t>
      </w:r>
      <w:r w:rsidR="00F67E6F" w:rsidRPr="002C6F9F">
        <w:t xml:space="preserve">corrective </w:t>
      </w:r>
      <w:r w:rsidRPr="002C6F9F">
        <w:t>action.</w:t>
      </w:r>
    </w:p>
    <w:p w14:paraId="25EBD64D" w14:textId="77777777" w:rsidR="001D16E5" w:rsidRPr="002C6F9F" w:rsidRDefault="001D16E5" w:rsidP="000F07FE">
      <w:pPr>
        <w:pStyle w:val="BodyText"/>
        <w:numPr>
          <w:ilvl w:val="1"/>
          <w:numId w:val="28"/>
        </w:numPr>
      </w:pPr>
      <w:r w:rsidRPr="002C6F9F">
        <w:t>The length of time that has been or will be taken to complete the action.</w:t>
      </w:r>
    </w:p>
    <w:p w14:paraId="195E2E58" w14:textId="77777777" w:rsidR="001D16E5" w:rsidRPr="002C6F9F" w:rsidRDefault="001D16E5" w:rsidP="000F07FE">
      <w:pPr>
        <w:pStyle w:val="BodyText"/>
        <w:numPr>
          <w:ilvl w:val="1"/>
          <w:numId w:val="28"/>
        </w:numPr>
      </w:pPr>
      <w:r w:rsidRPr="002C6F9F">
        <w:t xml:space="preserve">Any advice related to the defect or failure to comply </w:t>
      </w:r>
      <w:r w:rsidR="00201D6F" w:rsidRPr="002C6F9F">
        <w:t xml:space="preserve">about the facility, activity, or basic component </w:t>
      </w:r>
      <w:r w:rsidRPr="002C6F9F">
        <w:t>that has been, is being, or will be given to purchasers or licensees.</w:t>
      </w:r>
    </w:p>
    <w:p w14:paraId="10059D41" w14:textId="77777777" w:rsidR="001D16E5" w:rsidRPr="002C6F9F" w:rsidRDefault="00F67E6F" w:rsidP="000F07FE">
      <w:pPr>
        <w:pStyle w:val="BodyText"/>
        <w:numPr>
          <w:ilvl w:val="1"/>
          <w:numId w:val="28"/>
        </w:numPr>
      </w:pPr>
      <w:r w:rsidRPr="002C6F9F">
        <w:t xml:space="preserve">In </w:t>
      </w:r>
      <w:r w:rsidR="002F3D5F" w:rsidRPr="002C6F9F">
        <w:t xml:space="preserve">the </w:t>
      </w:r>
      <w:r w:rsidRPr="002C6F9F">
        <w:t xml:space="preserve">case of an ESP, the </w:t>
      </w:r>
      <w:r w:rsidR="001D16E5" w:rsidRPr="002C6F9F">
        <w:t>entit</w:t>
      </w:r>
      <w:r w:rsidR="002F3D5F" w:rsidRPr="002C6F9F">
        <w:t>ies</w:t>
      </w:r>
      <w:r w:rsidR="001D16E5" w:rsidRPr="002C6F9F">
        <w:t xml:space="preserve"> to whom an </w:t>
      </w:r>
      <w:r w:rsidRPr="002C6F9F">
        <w:t>ESP</w:t>
      </w:r>
      <w:r w:rsidR="001D16E5" w:rsidRPr="002C6F9F">
        <w:t xml:space="preserve"> was transferred.</w:t>
      </w:r>
    </w:p>
    <w:p w14:paraId="230C7901" w14:textId="3E9F725F" w:rsidR="009D2D72" w:rsidRPr="002C6F9F" w:rsidRDefault="009D2D72" w:rsidP="00623CD2">
      <w:pPr>
        <w:pStyle w:val="BodyText"/>
        <w:numPr>
          <w:ilvl w:val="0"/>
          <w:numId w:val="26"/>
        </w:numPr>
      </w:pPr>
      <w:r w:rsidRPr="002C6F9F">
        <w:t>Select, if available, a sample of records in which the director or responsible officer notified the Commission of a defect or failure to comply and verify the timeliness and completeness of such notification consistent with the guidance in 03.02(a) and 03.02(b), respectively.</w:t>
      </w:r>
    </w:p>
    <w:p w14:paraId="5AD16162" w14:textId="5FFB0748" w:rsidR="009D2D72" w:rsidRPr="002C6F9F" w:rsidRDefault="009D2D72" w:rsidP="00623CD2">
      <w:pPr>
        <w:pStyle w:val="BodyText"/>
        <w:numPr>
          <w:ilvl w:val="0"/>
          <w:numId w:val="26"/>
        </w:numPr>
      </w:pPr>
      <w:r w:rsidRPr="002C6F9F">
        <w:t>For suppliers of basic components, verify that measures are in place to inform purchasers or affected licenses in accordance with 10 CFR 21.21(b). Specifically, verify that:</w:t>
      </w:r>
    </w:p>
    <w:p w14:paraId="50BDDD73" w14:textId="77777777" w:rsidR="009D2D72" w:rsidRPr="002C6F9F" w:rsidRDefault="009D2D72" w:rsidP="000F07FE">
      <w:pPr>
        <w:pStyle w:val="BodyText"/>
        <w:numPr>
          <w:ilvl w:val="1"/>
          <w:numId w:val="29"/>
        </w:numPr>
      </w:pPr>
      <w:r w:rsidRPr="002C6F9F">
        <w:lastRenderedPageBreak/>
        <w:t>The entity has established directions to inform all affected (or potentially affected) licensees or purchasers within 5 days of the determination that the entity does not have the capability to perform the 10 CFR 21.21(a)(1) evaluation.</w:t>
      </w:r>
    </w:p>
    <w:p w14:paraId="60C4C10F" w14:textId="77777777" w:rsidR="009D2D72" w:rsidRPr="002C6F9F" w:rsidRDefault="009D2D72" w:rsidP="000F07FE">
      <w:pPr>
        <w:pStyle w:val="BodyText"/>
        <w:numPr>
          <w:ilvl w:val="1"/>
          <w:numId w:val="29"/>
        </w:numPr>
      </w:pPr>
      <w:r w:rsidRPr="002C6F9F">
        <w:t>Select, if available, a sample of identified deviations for which the entity was not capable of performing a 10 CFR 21.21(a)(1) evaluation and verify that:</w:t>
      </w:r>
    </w:p>
    <w:p w14:paraId="6D0B3AF8" w14:textId="77777777" w:rsidR="009D2D72" w:rsidRPr="002C6F9F" w:rsidRDefault="009D2D72" w:rsidP="000F07FE">
      <w:pPr>
        <w:pStyle w:val="BodyText"/>
        <w:numPr>
          <w:ilvl w:val="2"/>
          <w:numId w:val="29"/>
        </w:numPr>
      </w:pPr>
      <w:r w:rsidRPr="002C6F9F">
        <w:t>The item was identified for evaluation consistent with established procedures.</w:t>
      </w:r>
    </w:p>
    <w:p w14:paraId="1AF98F53" w14:textId="77777777" w:rsidR="009D2D72" w:rsidRPr="002C6F9F" w:rsidRDefault="009D2D72" w:rsidP="000F07FE">
      <w:pPr>
        <w:pStyle w:val="BodyText"/>
        <w:numPr>
          <w:ilvl w:val="2"/>
          <w:numId w:val="29"/>
        </w:numPr>
      </w:pPr>
      <w:r w:rsidRPr="002C6F9F">
        <w:t>The entity identified and informed all affected (or potentially affected) purchasers or licensees within 5 days from the determination</w:t>
      </w:r>
      <w:r w:rsidR="00F67E6F" w:rsidRPr="002C6F9F">
        <w:t xml:space="preserve"> that it does not have the capability to perform the evaluation</w:t>
      </w:r>
      <w:r w:rsidR="00A7735D" w:rsidRPr="002C6F9F">
        <w:t xml:space="preserve"> to determine if a defect exists.</w:t>
      </w:r>
    </w:p>
    <w:p w14:paraId="683B912B" w14:textId="77777777" w:rsidR="00F06ADB" w:rsidRPr="002C6F9F" w:rsidRDefault="00401985" w:rsidP="00206175">
      <w:pPr>
        <w:pStyle w:val="BodyText2"/>
      </w:pPr>
      <w:r w:rsidRPr="002C6F9F">
        <w:t>03.03</w:t>
      </w:r>
      <w:r w:rsidRPr="002C6F9F">
        <w:tab/>
      </w:r>
      <w:r w:rsidR="009D2D72" w:rsidRPr="002C6F9F">
        <w:t>Verify the implementation of procurement document controls as required in 10 CFR 21.31 by</w:t>
      </w:r>
      <w:r w:rsidR="00A7735D" w:rsidRPr="002C6F9F">
        <w:t xml:space="preserve"> s</w:t>
      </w:r>
      <w:r w:rsidR="009D2D72" w:rsidRPr="002C6F9F">
        <w:t>elect</w:t>
      </w:r>
      <w:r w:rsidR="00A7735D" w:rsidRPr="002C6F9F">
        <w:t>ing</w:t>
      </w:r>
      <w:r w:rsidR="009D2D72" w:rsidRPr="002C6F9F">
        <w:t xml:space="preserve"> a sample of procurement documents for basic components and verify</w:t>
      </w:r>
      <w:r w:rsidR="00A7735D" w:rsidRPr="002C6F9F">
        <w:t>ing</w:t>
      </w:r>
      <w:r w:rsidR="009D2D72" w:rsidRPr="002C6F9F">
        <w:t xml:space="preserve"> that each procurement document specifies the applicability of 10 CFR Part 21.</w:t>
      </w:r>
    </w:p>
    <w:p w14:paraId="525047C8" w14:textId="77777777" w:rsidR="009D2D72" w:rsidRPr="002C6F9F" w:rsidRDefault="00401985" w:rsidP="00206175">
      <w:pPr>
        <w:pStyle w:val="BodyText2"/>
      </w:pPr>
      <w:r w:rsidRPr="00206175">
        <w:t>03.04</w:t>
      </w:r>
      <w:r w:rsidRPr="00206175">
        <w:tab/>
      </w:r>
      <w:r w:rsidR="009D2D72" w:rsidRPr="00206175">
        <w:t>Verify the implementation of record controls as required in 10 CFR Part 21.51 by</w:t>
      </w:r>
      <w:r w:rsidR="009D2D72" w:rsidRPr="002C6F9F">
        <w:t xml:space="preserve"> performing the following:</w:t>
      </w:r>
    </w:p>
    <w:p w14:paraId="361E6259" w14:textId="3C533CA2" w:rsidR="009D2D72" w:rsidRPr="002C6F9F" w:rsidRDefault="009D2D72" w:rsidP="00322B0B">
      <w:pPr>
        <w:pStyle w:val="BodyText"/>
        <w:numPr>
          <w:ilvl w:val="0"/>
          <w:numId w:val="30"/>
        </w:numPr>
      </w:pPr>
      <w:r w:rsidRPr="002C6F9F">
        <w:t>Verify that the entity has procedures and/or controls that accurately reflect the time frames of 10 CFR Part 21.51 for maintenance of records. Specifically, verify that:</w:t>
      </w:r>
    </w:p>
    <w:p w14:paraId="611409D8" w14:textId="77777777" w:rsidR="009D2D72" w:rsidRPr="002C6F9F" w:rsidRDefault="009D2D72" w:rsidP="00DE244D">
      <w:pPr>
        <w:pStyle w:val="BodyText"/>
        <w:numPr>
          <w:ilvl w:val="1"/>
          <w:numId w:val="31"/>
        </w:numPr>
      </w:pPr>
      <w:r w:rsidRPr="002C6F9F">
        <w:t>Evaluations of all deviations and failures to comply are retained for a minimum of five years after the date of the evaluation.</w:t>
      </w:r>
    </w:p>
    <w:p w14:paraId="687BD7C9" w14:textId="77777777" w:rsidR="009D2D72" w:rsidRPr="002C6F9F" w:rsidRDefault="009D2D72" w:rsidP="00DE244D">
      <w:pPr>
        <w:pStyle w:val="BodyText"/>
        <w:numPr>
          <w:ilvl w:val="1"/>
          <w:numId w:val="31"/>
        </w:numPr>
      </w:pPr>
      <w:r w:rsidRPr="002C6F9F">
        <w:t>Suppliers of basic components retain any notifications sent to purchasers and affected licensees for a minimum of five years after the date of notification.</w:t>
      </w:r>
    </w:p>
    <w:p w14:paraId="3B42E893" w14:textId="77777777" w:rsidR="009D2D72" w:rsidRPr="002C6F9F" w:rsidRDefault="009D2D72" w:rsidP="00DE244D">
      <w:pPr>
        <w:pStyle w:val="BodyText"/>
        <w:numPr>
          <w:ilvl w:val="1"/>
          <w:numId w:val="31"/>
        </w:numPr>
      </w:pPr>
      <w:r w:rsidRPr="002C6F9F">
        <w:t>Suppliers of basic components retain a record of the pur</w:t>
      </w:r>
      <w:r w:rsidR="002C6F9F">
        <w:t xml:space="preserve">chasers of basic components for </w:t>
      </w:r>
      <w:r w:rsidRPr="002C6F9F">
        <w:t>ten years after delivery of the basic component or service associated with a basic component.</w:t>
      </w:r>
    </w:p>
    <w:p w14:paraId="2ADAEB78" w14:textId="77777777" w:rsidR="00A7735D" w:rsidRPr="002C6F9F" w:rsidRDefault="009756DB" w:rsidP="00DE244D">
      <w:pPr>
        <w:pStyle w:val="BodyText"/>
        <w:numPr>
          <w:ilvl w:val="1"/>
          <w:numId w:val="31"/>
        </w:numPr>
      </w:pPr>
      <w:r w:rsidRPr="002C6F9F">
        <w:t xml:space="preserve">Applicants for </w:t>
      </w:r>
      <w:r w:rsidR="00637154" w:rsidRPr="002C6F9F">
        <w:t xml:space="preserve">standard </w:t>
      </w:r>
      <w:r w:rsidRPr="002C6F9F">
        <w:t xml:space="preserve">design certifications under </w:t>
      </w:r>
      <w:r w:rsidR="00D207BE" w:rsidRPr="002C6F9F">
        <w:t>s</w:t>
      </w:r>
      <w:r w:rsidRPr="002C6F9F">
        <w:t xml:space="preserve">ubpart B of </w:t>
      </w:r>
      <w:r w:rsidR="00637154" w:rsidRPr="002C6F9F">
        <w:t xml:space="preserve">10 CFR </w:t>
      </w:r>
      <w:r w:rsidRPr="002C6F9F">
        <w:t xml:space="preserve">Part 52 and </w:t>
      </w:r>
      <w:r w:rsidR="00343F91" w:rsidRPr="002C6F9F">
        <w:t>o</w:t>
      </w:r>
      <w:r w:rsidR="00E97814" w:rsidRPr="002C6F9F">
        <w:t>thers</w:t>
      </w:r>
      <w:r w:rsidRPr="002C6F9F">
        <w:t xml:space="preserve"> providing </w:t>
      </w:r>
      <w:r w:rsidR="00343F91" w:rsidRPr="002C6F9F">
        <w:t xml:space="preserve">a </w:t>
      </w:r>
      <w:r w:rsidRPr="002C6F9F">
        <w:t xml:space="preserve">design </w:t>
      </w:r>
      <w:r w:rsidR="00D207BE" w:rsidRPr="002C6F9F">
        <w:t xml:space="preserve">which is the </w:t>
      </w:r>
      <w:r w:rsidRPr="002C6F9F">
        <w:t xml:space="preserve">subject </w:t>
      </w:r>
      <w:r w:rsidR="00637154" w:rsidRPr="002C6F9F">
        <w:t>of</w:t>
      </w:r>
      <w:r w:rsidRPr="002C6F9F">
        <w:t xml:space="preserve"> </w:t>
      </w:r>
      <w:r w:rsidR="00343F91" w:rsidRPr="002C6F9F">
        <w:t xml:space="preserve">a </w:t>
      </w:r>
      <w:r w:rsidRPr="002C6F9F">
        <w:t>design certification</w:t>
      </w:r>
      <w:r w:rsidR="00637154" w:rsidRPr="002C6F9F">
        <w:t xml:space="preserve">, </w:t>
      </w:r>
      <w:r w:rsidRPr="002C6F9F">
        <w:t>retain any notifications sent to purchasers and affected licensees for a minimum of five years after the date of notification</w:t>
      </w:r>
      <w:r w:rsidR="00637154" w:rsidRPr="002C6F9F">
        <w:t>, and retain a record of the purchasers for fifteen years after delivery of design</w:t>
      </w:r>
      <w:r w:rsidR="00A7735D" w:rsidRPr="002C6F9F">
        <w:t>.</w:t>
      </w:r>
    </w:p>
    <w:p w14:paraId="22FA1BE1" w14:textId="13832FE9" w:rsidR="00A7735D" w:rsidRPr="002C6F9F" w:rsidRDefault="00A7735D" w:rsidP="00DE244D">
      <w:pPr>
        <w:pStyle w:val="BodyText"/>
        <w:numPr>
          <w:ilvl w:val="1"/>
          <w:numId w:val="31"/>
        </w:numPr>
      </w:pPr>
      <w:r w:rsidRPr="002C6F9F">
        <w:t xml:space="preserve">Applicants for </w:t>
      </w:r>
      <w:r w:rsidR="00637154" w:rsidRPr="002C6F9F">
        <w:t>or holders of a standard design approval under subpart E of Part 52 and others providing a design which i</w:t>
      </w:r>
      <w:r w:rsidRPr="002C6F9F">
        <w:t>s</w:t>
      </w:r>
      <w:r w:rsidR="00637154" w:rsidRPr="002C6F9F">
        <w:t xml:space="preserve"> subject of a design approval retain any notification sent to purchasers and affected licensees for a minimum of </w:t>
      </w:r>
      <w:r w:rsidR="00FB35A9">
        <w:t>5</w:t>
      </w:r>
      <w:r w:rsidR="00637154" w:rsidRPr="002C6F9F">
        <w:t xml:space="preserve"> years after the date of the </w:t>
      </w:r>
      <w:proofErr w:type="gramStart"/>
      <w:r w:rsidR="00637154" w:rsidRPr="002C6F9F">
        <w:t>notification, and</w:t>
      </w:r>
      <w:proofErr w:type="gramEnd"/>
      <w:r w:rsidR="00637154" w:rsidRPr="002C6F9F">
        <w:t xml:space="preserve"> retain a re</w:t>
      </w:r>
      <w:r w:rsidR="00D207BE" w:rsidRPr="002C6F9F">
        <w:t>cord</w:t>
      </w:r>
      <w:r w:rsidRPr="002C6F9F">
        <w:t xml:space="preserve"> of the purchasers for </w:t>
      </w:r>
      <w:r w:rsidR="00201D6F" w:rsidRPr="002C6F9F">
        <w:t>fifteen</w:t>
      </w:r>
      <w:r w:rsidRPr="002C6F9F">
        <w:t xml:space="preserve"> years after the delivery of the design that is subject to the design approval</w:t>
      </w:r>
      <w:r w:rsidR="00D207BE" w:rsidRPr="002C6F9F">
        <w:t xml:space="preserve"> or service associated with the design.</w:t>
      </w:r>
    </w:p>
    <w:p w14:paraId="215893B0" w14:textId="77777777" w:rsidR="009D2D72" w:rsidRPr="002C6F9F" w:rsidRDefault="009D2D72" w:rsidP="00206175">
      <w:pPr>
        <w:pStyle w:val="BodyText2"/>
      </w:pPr>
      <w:r w:rsidRPr="002C6F9F">
        <w:t>03.05</w:t>
      </w:r>
      <w:r w:rsidRPr="002C6F9F">
        <w:tab/>
        <w:t>Verify posting requirements of 10 CFR 21.6 by performing the following:</w:t>
      </w:r>
    </w:p>
    <w:p w14:paraId="0771EC51" w14:textId="05F38899" w:rsidR="009D2D72" w:rsidRPr="002C6F9F" w:rsidRDefault="009D2D72" w:rsidP="00DE244D">
      <w:pPr>
        <w:pStyle w:val="BodyText"/>
        <w:numPr>
          <w:ilvl w:val="0"/>
          <w:numId w:val="32"/>
        </w:numPr>
      </w:pPr>
      <w:r w:rsidRPr="002C6F9F">
        <w:t xml:space="preserve">Select </w:t>
      </w:r>
      <w:r w:rsidR="00343F91" w:rsidRPr="002C6F9F">
        <w:t>a</w:t>
      </w:r>
      <w:r w:rsidRPr="002C6F9F">
        <w:t xml:space="preserve"> posting location for inspection and verify the following.</w:t>
      </w:r>
    </w:p>
    <w:p w14:paraId="2D8D183A" w14:textId="41A32C78" w:rsidR="009D2D72" w:rsidRPr="002C6F9F" w:rsidRDefault="009D2D72" w:rsidP="00DE244D">
      <w:pPr>
        <w:pStyle w:val="BodyText"/>
        <w:numPr>
          <w:ilvl w:val="1"/>
          <w:numId w:val="33"/>
        </w:numPr>
      </w:pPr>
      <w:r w:rsidRPr="002C6F9F">
        <w:t>Verify that posting is conspicuously located where activities subject to 10 CFR Part</w:t>
      </w:r>
      <w:r w:rsidR="00DE244D">
        <w:t> </w:t>
      </w:r>
      <w:r w:rsidRPr="002C6F9F">
        <w:t>21 are conducted and includes the following information as required in 10</w:t>
      </w:r>
      <w:r w:rsidR="00DE244D">
        <w:t> </w:t>
      </w:r>
      <w:r w:rsidRPr="002C6F9F">
        <w:t>CFR</w:t>
      </w:r>
      <w:r w:rsidR="00DE244D">
        <w:t> </w:t>
      </w:r>
      <w:r w:rsidRPr="002C6F9F">
        <w:t>21.6(a)(1):</w:t>
      </w:r>
    </w:p>
    <w:p w14:paraId="76D1666C" w14:textId="6ACC0024" w:rsidR="009D2D72" w:rsidRPr="002C6F9F" w:rsidRDefault="009D2D72" w:rsidP="00DE244D">
      <w:pPr>
        <w:pStyle w:val="BodyText"/>
        <w:numPr>
          <w:ilvl w:val="2"/>
          <w:numId w:val="34"/>
        </w:numPr>
      </w:pPr>
      <w:r w:rsidRPr="002C6F9F">
        <w:lastRenderedPageBreak/>
        <w:t>Section 206 of the Energy Reorganization Act of 1974,</w:t>
      </w:r>
    </w:p>
    <w:p w14:paraId="461E06CC" w14:textId="2F2E4583" w:rsidR="009D2D72" w:rsidRPr="002C6F9F" w:rsidRDefault="009D2D72" w:rsidP="00DE244D">
      <w:pPr>
        <w:pStyle w:val="BodyText"/>
        <w:numPr>
          <w:ilvl w:val="2"/>
          <w:numId w:val="34"/>
        </w:numPr>
      </w:pPr>
      <w:r w:rsidRPr="002C6F9F">
        <w:t>The current version of 10 CFR Part 21, and</w:t>
      </w:r>
    </w:p>
    <w:p w14:paraId="1DA33369" w14:textId="2BE8A968" w:rsidR="009D2D72" w:rsidRPr="002C6F9F" w:rsidRDefault="009D2D72" w:rsidP="00DE244D">
      <w:pPr>
        <w:pStyle w:val="BodyText"/>
        <w:numPr>
          <w:ilvl w:val="2"/>
          <w:numId w:val="34"/>
        </w:numPr>
      </w:pPr>
      <w:r w:rsidRPr="002C6F9F">
        <w:t>The entity</w:t>
      </w:r>
      <w:r w:rsidR="00984265">
        <w:t>’</w:t>
      </w:r>
      <w:r w:rsidRPr="002C6F9F">
        <w:t>s procedures that implement this regulation.</w:t>
      </w:r>
    </w:p>
    <w:p w14:paraId="7BE8217E" w14:textId="77777777" w:rsidR="009D2D72" w:rsidRPr="002C6F9F" w:rsidRDefault="009D2D72" w:rsidP="00DE244D">
      <w:pPr>
        <w:pStyle w:val="BodyText"/>
        <w:numPr>
          <w:ilvl w:val="1"/>
          <w:numId w:val="33"/>
        </w:numPr>
      </w:pPr>
      <w:r w:rsidRPr="002C6F9F">
        <w:t>If the entity determined that posting in accordance with 10 CFR 21.6(a)(1) was not practicable, verify that the entity implemented the requirements of 10 CFR 21.6(b)</w:t>
      </w:r>
      <w:r w:rsidR="00D207BE" w:rsidRPr="002C6F9F">
        <w:t xml:space="preserve"> by</w:t>
      </w:r>
      <w:r w:rsidRPr="002C6F9F">
        <w:t xml:space="preserve"> posting the following information in a conspicuous location where activities subject to Part 21 are conducted:</w:t>
      </w:r>
    </w:p>
    <w:p w14:paraId="7636F7BE" w14:textId="1D2D83BD" w:rsidR="009D2D72" w:rsidRPr="002C6F9F" w:rsidRDefault="009D2D72" w:rsidP="00DE244D">
      <w:pPr>
        <w:pStyle w:val="BodyText"/>
        <w:numPr>
          <w:ilvl w:val="2"/>
          <w:numId w:val="35"/>
        </w:numPr>
      </w:pPr>
      <w:r w:rsidRPr="002C6F9F">
        <w:t>Section 206 of the Energy Reorganization Act of 1974,</w:t>
      </w:r>
    </w:p>
    <w:p w14:paraId="5117F5F3" w14:textId="77777777" w:rsidR="009D2D72" w:rsidRPr="002C6F9F" w:rsidRDefault="009D2D72" w:rsidP="00DE244D">
      <w:pPr>
        <w:pStyle w:val="BodyText"/>
        <w:numPr>
          <w:ilvl w:val="2"/>
          <w:numId w:val="35"/>
        </w:numPr>
      </w:pPr>
      <w:r w:rsidRPr="002C6F9F">
        <w:t>A notice containing the following:</w:t>
      </w:r>
    </w:p>
    <w:p w14:paraId="4C641DCB" w14:textId="77777777" w:rsidR="009D2D72" w:rsidRPr="002C6F9F" w:rsidRDefault="009D2D72" w:rsidP="00DE244D">
      <w:pPr>
        <w:pStyle w:val="BodyText"/>
        <w:numPr>
          <w:ilvl w:val="3"/>
          <w:numId w:val="35"/>
        </w:numPr>
      </w:pPr>
      <w:r w:rsidRPr="002C6F9F">
        <w:t>A description of Part 21 and the procedures that implement the regulation,</w:t>
      </w:r>
    </w:p>
    <w:p w14:paraId="6DA71BF4" w14:textId="77777777" w:rsidR="009D2D72" w:rsidRPr="002C6F9F" w:rsidRDefault="009D2D72" w:rsidP="00DE244D">
      <w:pPr>
        <w:pStyle w:val="BodyText"/>
        <w:numPr>
          <w:ilvl w:val="3"/>
          <w:numId w:val="35"/>
        </w:numPr>
      </w:pPr>
      <w:r w:rsidRPr="002C6F9F">
        <w:t>The name of the individual to whom 10 CFR Part 21 reports may be made, and</w:t>
      </w:r>
    </w:p>
    <w:p w14:paraId="72BA7E56" w14:textId="7623B8A2" w:rsidR="009D2D72" w:rsidRPr="002C6F9F" w:rsidRDefault="009D2D72" w:rsidP="00DE244D">
      <w:pPr>
        <w:pStyle w:val="BodyText"/>
        <w:numPr>
          <w:ilvl w:val="3"/>
          <w:numId w:val="35"/>
        </w:numPr>
      </w:pPr>
      <w:r w:rsidRPr="002C6F9F">
        <w:t>The location where the 10 CFR Part 21 regulation and implementing procedures may be examined.</w:t>
      </w:r>
    </w:p>
    <w:p w14:paraId="6ADE6C95" w14:textId="77777777" w:rsidR="009D2D72" w:rsidRPr="002C6F9F" w:rsidRDefault="009D2D72" w:rsidP="00512556">
      <w:pPr>
        <w:pStyle w:val="Heading1"/>
        <w:tabs>
          <w:tab w:val="left" w:pos="1350"/>
        </w:tabs>
      </w:pPr>
      <w:r w:rsidRPr="002C6F9F">
        <w:t>36100-04 RESOURCE ESTIMATE</w:t>
      </w:r>
    </w:p>
    <w:p w14:paraId="67500400" w14:textId="77777777" w:rsidR="009D2D72" w:rsidRPr="002C6F9F" w:rsidRDefault="009D2D72" w:rsidP="00273220">
      <w:pPr>
        <w:pStyle w:val="BodyText"/>
      </w:pPr>
      <w:r w:rsidRPr="002C6F9F">
        <w:t>Inspection resources necessary to complete this inspection procedure are estimated to be 40 hours of direct inspection effort.</w:t>
      </w:r>
    </w:p>
    <w:p w14:paraId="4090E343" w14:textId="77777777" w:rsidR="009D2D72" w:rsidRPr="002C6F9F" w:rsidRDefault="009D2D72" w:rsidP="0009168B">
      <w:pPr>
        <w:pStyle w:val="Heading1"/>
        <w:tabs>
          <w:tab w:val="left" w:pos="1350"/>
        </w:tabs>
      </w:pPr>
      <w:r w:rsidRPr="002C6F9F">
        <w:t>36100-05 REFERENCES</w:t>
      </w:r>
    </w:p>
    <w:p w14:paraId="5BA1C765" w14:textId="62F5544B" w:rsidR="009D2D72" w:rsidRPr="002C6F9F" w:rsidRDefault="009D2D72" w:rsidP="00512556">
      <w:pPr>
        <w:pStyle w:val="BodyText2"/>
      </w:pPr>
      <w:r w:rsidRPr="002C6F9F">
        <w:t xml:space="preserve">10 CFR Part 21, </w:t>
      </w:r>
      <w:r w:rsidR="00FF5642" w:rsidRPr="002C6F9F">
        <w:t>“</w:t>
      </w:r>
      <w:r w:rsidRPr="002C6F9F">
        <w:t>Reporti</w:t>
      </w:r>
      <w:r w:rsidR="00FF5642" w:rsidRPr="002C6F9F">
        <w:t>ng of Defects and Noncompliance”</w:t>
      </w:r>
    </w:p>
    <w:p w14:paraId="78058E2B" w14:textId="4CE40735" w:rsidR="009D2D72" w:rsidRPr="002C6F9F" w:rsidRDefault="009D2D72" w:rsidP="00512556">
      <w:pPr>
        <w:pStyle w:val="BodyText2"/>
      </w:pPr>
      <w:r w:rsidRPr="002C6F9F">
        <w:t xml:space="preserve">10 CFR Part 50.55, </w:t>
      </w:r>
      <w:r w:rsidR="00FF5642" w:rsidRPr="002C6F9F">
        <w:t>“</w:t>
      </w:r>
      <w:r w:rsidRPr="002C6F9F">
        <w:t>Conditions of Construction Permits</w:t>
      </w:r>
      <w:r w:rsidR="00FF5642" w:rsidRPr="002C6F9F">
        <w:t>”</w:t>
      </w:r>
    </w:p>
    <w:p w14:paraId="1AEA6A33" w14:textId="78AFAB7E" w:rsidR="009D2D72" w:rsidRPr="002C6F9F" w:rsidRDefault="009D2D72" w:rsidP="00512556">
      <w:pPr>
        <w:pStyle w:val="BodyText2"/>
      </w:pPr>
      <w:r w:rsidRPr="002C6F9F">
        <w:t xml:space="preserve">10 CFR Part 50, Appendix B, </w:t>
      </w:r>
      <w:r w:rsidR="00FF5642" w:rsidRPr="002C6F9F">
        <w:t>“</w:t>
      </w:r>
      <w:r w:rsidRPr="002C6F9F">
        <w:t>Quality Assurance Criteria for Nuclear Power Plants and Fuel Reprocessing Plants</w:t>
      </w:r>
      <w:r w:rsidR="00FF5642" w:rsidRPr="002C6F9F">
        <w:t>”</w:t>
      </w:r>
    </w:p>
    <w:p w14:paraId="350BD787" w14:textId="01D9916A" w:rsidR="009D2D72" w:rsidRPr="002C6F9F" w:rsidRDefault="009D2D72" w:rsidP="00512556">
      <w:pPr>
        <w:pStyle w:val="BodyText2"/>
      </w:pPr>
      <w:r w:rsidRPr="002C6F9F">
        <w:t>NUREG-0302, Rev. 1</w:t>
      </w:r>
      <w:ins w:id="8" w:author="Author">
        <w:r w:rsidR="00CD6B04">
          <w:t>,</w:t>
        </w:r>
      </w:ins>
      <w:r w:rsidRPr="002C6F9F">
        <w:t xml:space="preserve"> "Remarks Presented (Questions/Answers Discussed) at Public</w:t>
      </w:r>
      <w:r w:rsidR="00AA6E6B">
        <w:t xml:space="preserve"> </w:t>
      </w:r>
      <w:r w:rsidRPr="002C6F9F">
        <w:t>Regional Meetings to Discuss Regulations (10 CFR Part 21) for Reporting of Defects and Noncompliance"</w:t>
      </w:r>
      <w:r w:rsidR="00223717">
        <w:t xml:space="preserve"> </w:t>
      </w:r>
      <w:r w:rsidRPr="002C6F9F">
        <w:t>(ML062080399)</w:t>
      </w:r>
    </w:p>
    <w:p w14:paraId="28C7EA17" w14:textId="7BA3904E" w:rsidR="009D2D72" w:rsidRPr="002C6F9F" w:rsidRDefault="009D2D72" w:rsidP="00512556">
      <w:pPr>
        <w:pStyle w:val="BodyText2"/>
      </w:pPr>
      <w:r w:rsidRPr="002C6F9F">
        <w:t xml:space="preserve">LIC-403, </w:t>
      </w:r>
      <w:r w:rsidR="00FF5642" w:rsidRPr="002C6F9F">
        <w:t>“</w:t>
      </w:r>
      <w:r w:rsidRPr="002C6F9F">
        <w:t>Procedures for Handling Deficiency Reports (10 CFR Part 21</w:t>
      </w:r>
      <w:r w:rsidR="0003734C" w:rsidRPr="002C6F9F">
        <w:t>, 10</w:t>
      </w:r>
      <w:r w:rsidRPr="002C6F9F">
        <w:t xml:space="preserve"> CFR 50.55(e)),</w:t>
      </w:r>
      <w:r w:rsidR="00FF5642" w:rsidRPr="002C6F9F">
        <w:t>”</w:t>
      </w:r>
      <w:r w:rsidRPr="002C6F9F">
        <w:t xml:space="preserve"> Revision </w:t>
      </w:r>
      <w:r w:rsidR="00935A8B">
        <w:t>2</w:t>
      </w:r>
    </w:p>
    <w:p w14:paraId="0BF57D60" w14:textId="4A4A8B84" w:rsidR="00A010A0" w:rsidRPr="002C6F9F" w:rsidRDefault="00FA0D77" w:rsidP="00512556">
      <w:pPr>
        <w:pStyle w:val="BodyText2"/>
      </w:pPr>
      <w:r>
        <w:t xml:space="preserve">IMC </w:t>
      </w:r>
      <w:r w:rsidR="00A010A0" w:rsidRPr="002C6F9F">
        <w:t>2501, “</w:t>
      </w:r>
      <w:r w:rsidR="00935A8B">
        <w:t xml:space="preserve">Construction Inspection Program: </w:t>
      </w:r>
      <w:r w:rsidR="00A010A0" w:rsidRPr="002C6F9F">
        <w:t>Early Site Permit</w:t>
      </w:r>
      <w:r w:rsidR="004A7452">
        <w:t xml:space="preserve"> </w:t>
      </w:r>
      <w:ins w:id="9" w:author="Author">
        <w:r w:rsidR="004A7452">
          <w:t>(ESP)</w:t>
        </w:r>
      </w:ins>
      <w:r w:rsidR="00A010A0" w:rsidRPr="002C6F9F">
        <w:t>”</w:t>
      </w:r>
    </w:p>
    <w:p w14:paraId="6056CDAC" w14:textId="26A3DBB6" w:rsidR="00A010A0" w:rsidRPr="002C6F9F" w:rsidRDefault="00FA0D77" w:rsidP="00512556">
      <w:pPr>
        <w:pStyle w:val="BodyText2"/>
      </w:pPr>
      <w:r>
        <w:t>IMC</w:t>
      </w:r>
      <w:r w:rsidR="00A010A0" w:rsidRPr="002C6F9F">
        <w:t xml:space="preserve"> 2502, “</w:t>
      </w:r>
      <w:r w:rsidR="00935A8B">
        <w:t xml:space="preserve">Construction Inspection Program: </w:t>
      </w:r>
      <w:r w:rsidR="00A010A0" w:rsidRPr="002C6F9F">
        <w:t>Pre-Combined License (Pre-COL) Phase”</w:t>
      </w:r>
    </w:p>
    <w:p w14:paraId="62558052" w14:textId="77777777" w:rsidR="00A010A0" w:rsidRPr="002C6F9F" w:rsidRDefault="00FA0D77" w:rsidP="00512556">
      <w:pPr>
        <w:pStyle w:val="BodyText2"/>
      </w:pPr>
      <w:r>
        <w:t>IMC</w:t>
      </w:r>
      <w:r w:rsidR="00A010A0" w:rsidRPr="002C6F9F">
        <w:t xml:space="preserve"> 2507, “Vendor Inspections”</w:t>
      </w:r>
    </w:p>
    <w:p w14:paraId="04CF1582" w14:textId="29BF3012" w:rsidR="00A010A0" w:rsidRPr="002C6F9F" w:rsidRDefault="00FA0D77" w:rsidP="00512556">
      <w:pPr>
        <w:pStyle w:val="BodyText2"/>
      </w:pPr>
      <w:r>
        <w:t>IMC</w:t>
      </w:r>
      <w:r w:rsidR="00A010A0" w:rsidRPr="002C6F9F">
        <w:t xml:space="preserve"> 2508, “</w:t>
      </w:r>
      <w:r w:rsidR="00935A8B">
        <w:t xml:space="preserve">Construction Inspection Program: </w:t>
      </w:r>
      <w:r w:rsidR="00A010A0" w:rsidRPr="002C6F9F">
        <w:t>Design Certification”</w:t>
      </w:r>
    </w:p>
    <w:p w14:paraId="0ED0D492" w14:textId="0565B436" w:rsidR="00A010A0" w:rsidRPr="002C6F9F" w:rsidRDefault="00FA0D77" w:rsidP="00512556">
      <w:pPr>
        <w:pStyle w:val="BodyText2"/>
      </w:pPr>
      <w:r>
        <w:lastRenderedPageBreak/>
        <w:t>IMC</w:t>
      </w:r>
      <w:r w:rsidR="00A010A0" w:rsidRPr="002C6F9F">
        <w:t xml:space="preserve"> 2515, “Light-Water Reactor Inspection Program--Operations Phase”</w:t>
      </w:r>
    </w:p>
    <w:p w14:paraId="114B66D6" w14:textId="0EFDB474" w:rsidR="002F7C0C" w:rsidRPr="002C6F9F" w:rsidRDefault="00FA0D77" w:rsidP="00512556">
      <w:pPr>
        <w:pStyle w:val="BodyText2"/>
      </w:pPr>
      <w:r>
        <w:t>IMC 2515 Appendix C, “Special and Infrequently Performed Inspections</w:t>
      </w:r>
      <w:ins w:id="10" w:author="Author">
        <w:r w:rsidR="00A12D11">
          <w:t>”</w:t>
        </w:r>
      </w:ins>
    </w:p>
    <w:p w14:paraId="2C57C9BB" w14:textId="77777777" w:rsidR="009D2D72" w:rsidRPr="002C6F9F" w:rsidRDefault="009D2D72" w:rsidP="00D20ABB">
      <w:pPr>
        <w:pStyle w:val="END"/>
      </w:pPr>
      <w:r w:rsidRPr="002C6F9F">
        <w:t>END</w:t>
      </w:r>
    </w:p>
    <w:p w14:paraId="3EE2DB08" w14:textId="77777777" w:rsidR="009D2D72" w:rsidRPr="008A0690" w:rsidRDefault="009D2D72" w:rsidP="00D20ABB">
      <w:pPr>
        <w:pStyle w:val="BodyText"/>
        <w:sectPr w:rsidR="009D2D72" w:rsidRPr="008A0690" w:rsidSect="002C6F9F">
          <w:footerReference w:type="default" r:id="rId10"/>
          <w:pgSz w:w="12240" w:h="15840"/>
          <w:pgMar w:top="1440" w:right="1440" w:bottom="1440" w:left="1440" w:header="720" w:footer="720" w:gutter="0"/>
          <w:cols w:space="720"/>
          <w:noEndnote/>
          <w:docGrid w:linePitch="326"/>
        </w:sectPr>
      </w:pPr>
    </w:p>
    <w:p w14:paraId="1FF9A26B" w14:textId="4082E141" w:rsidR="009D2D72" w:rsidRPr="002C6F9F" w:rsidRDefault="00E92911" w:rsidP="00D20ABB">
      <w:pPr>
        <w:pStyle w:val="attachmenttitle"/>
      </w:pPr>
      <w:r w:rsidRPr="002C6F9F">
        <w:lastRenderedPageBreak/>
        <w:t>A</w:t>
      </w:r>
      <w:r w:rsidR="00D20ABB">
        <w:t>ttachment</w:t>
      </w:r>
      <w:r w:rsidRPr="002C6F9F">
        <w:t xml:space="preserve"> 1</w:t>
      </w:r>
      <w:r w:rsidR="00D20ABB">
        <w:t xml:space="preserve">: </w:t>
      </w:r>
      <w:r w:rsidR="009D2D72" w:rsidRPr="002C6F9F">
        <w:t xml:space="preserve">Revision History </w:t>
      </w:r>
      <w:r w:rsidR="00FA0D77">
        <w:t xml:space="preserve">for </w:t>
      </w:r>
      <w:r w:rsidR="009D2D72" w:rsidRPr="002C6F9F">
        <w:t>IP 36100</w:t>
      </w:r>
    </w:p>
    <w:tbl>
      <w:tblPr>
        <w:tblW w:w="13464" w:type="dxa"/>
        <w:jc w:val="center"/>
        <w:tblLayout w:type="fixed"/>
        <w:tblCellMar>
          <w:left w:w="120" w:type="dxa"/>
          <w:right w:w="120" w:type="dxa"/>
        </w:tblCellMar>
        <w:tblLook w:val="0000" w:firstRow="0" w:lastRow="0" w:firstColumn="0" w:lastColumn="0" w:noHBand="0" w:noVBand="0"/>
      </w:tblPr>
      <w:tblGrid>
        <w:gridCol w:w="1621"/>
        <w:gridCol w:w="1787"/>
        <w:gridCol w:w="5143"/>
        <w:gridCol w:w="2435"/>
        <w:gridCol w:w="2478"/>
      </w:tblGrid>
      <w:tr w:rsidR="00525152" w:rsidRPr="002C6F9F" w14:paraId="4D61D965" w14:textId="77777777" w:rsidTr="00D20ABB">
        <w:trPr>
          <w:trHeight w:val="865"/>
          <w:jc w:val="center"/>
        </w:trPr>
        <w:tc>
          <w:tcPr>
            <w:tcW w:w="1621" w:type="dxa"/>
            <w:tcBorders>
              <w:top w:val="single" w:sz="7" w:space="0" w:color="000000"/>
              <w:left w:val="single" w:sz="7" w:space="0" w:color="000000"/>
              <w:bottom w:val="single" w:sz="7" w:space="0" w:color="000000"/>
              <w:right w:val="single" w:sz="7" w:space="0" w:color="000000"/>
            </w:tcBorders>
          </w:tcPr>
          <w:p w14:paraId="7DC7A91B" w14:textId="77777777" w:rsidR="00525152" w:rsidRPr="002C6F9F" w:rsidRDefault="00525152" w:rsidP="00892B0B">
            <w:pPr>
              <w:pStyle w:val="BodyText-table"/>
            </w:pPr>
            <w:r w:rsidRPr="002C6F9F">
              <w:t>Commitment Tracking Number</w:t>
            </w:r>
          </w:p>
        </w:tc>
        <w:tc>
          <w:tcPr>
            <w:tcW w:w="1787" w:type="dxa"/>
            <w:tcBorders>
              <w:top w:val="single" w:sz="7" w:space="0" w:color="000000"/>
              <w:left w:val="single" w:sz="7" w:space="0" w:color="000000"/>
              <w:bottom w:val="single" w:sz="7" w:space="0" w:color="000000"/>
              <w:right w:val="single" w:sz="7" w:space="0" w:color="000000"/>
            </w:tcBorders>
          </w:tcPr>
          <w:p w14:paraId="6FAF6060" w14:textId="536F09EC" w:rsidR="00525152" w:rsidRDefault="00525152" w:rsidP="00892B0B">
            <w:pPr>
              <w:pStyle w:val="BodyText-table"/>
            </w:pPr>
            <w:r>
              <w:t>Accession Number</w:t>
            </w:r>
          </w:p>
          <w:p w14:paraId="36112E8C" w14:textId="77777777" w:rsidR="00525152" w:rsidRDefault="00525152" w:rsidP="00892B0B">
            <w:pPr>
              <w:pStyle w:val="BodyText-table"/>
            </w:pPr>
            <w:r w:rsidRPr="002C6F9F">
              <w:t>Issue Date</w:t>
            </w:r>
          </w:p>
          <w:p w14:paraId="4C338B72" w14:textId="77777777" w:rsidR="00525152" w:rsidRPr="002C6F9F" w:rsidRDefault="00525152" w:rsidP="00892B0B">
            <w:pPr>
              <w:pStyle w:val="BodyText-table"/>
            </w:pPr>
            <w:r>
              <w:t>Change Notice</w:t>
            </w:r>
          </w:p>
        </w:tc>
        <w:tc>
          <w:tcPr>
            <w:tcW w:w="5143" w:type="dxa"/>
            <w:tcBorders>
              <w:top w:val="single" w:sz="7" w:space="0" w:color="000000"/>
              <w:left w:val="single" w:sz="7" w:space="0" w:color="000000"/>
              <w:bottom w:val="single" w:sz="7" w:space="0" w:color="000000"/>
              <w:right w:val="single" w:sz="7" w:space="0" w:color="000000"/>
            </w:tcBorders>
          </w:tcPr>
          <w:p w14:paraId="70798567" w14:textId="77777777" w:rsidR="00525152" w:rsidRPr="002C6F9F" w:rsidRDefault="00525152" w:rsidP="00892B0B">
            <w:pPr>
              <w:pStyle w:val="BodyText-table"/>
            </w:pPr>
            <w:r w:rsidRPr="002C6F9F">
              <w:t>Description of Change</w:t>
            </w:r>
          </w:p>
        </w:tc>
        <w:tc>
          <w:tcPr>
            <w:tcW w:w="2435" w:type="dxa"/>
            <w:tcBorders>
              <w:top w:val="single" w:sz="7" w:space="0" w:color="000000"/>
              <w:left w:val="single" w:sz="7" w:space="0" w:color="000000"/>
              <w:bottom w:val="single" w:sz="7" w:space="0" w:color="000000"/>
              <w:right w:val="single" w:sz="7" w:space="0" w:color="000000"/>
            </w:tcBorders>
          </w:tcPr>
          <w:p w14:paraId="00FFBD54" w14:textId="77777777" w:rsidR="00525152" w:rsidRPr="002C6F9F" w:rsidRDefault="00525152" w:rsidP="00892B0B">
            <w:pPr>
              <w:pStyle w:val="BodyText-table"/>
            </w:pPr>
            <w:r>
              <w:t xml:space="preserve">Description of </w:t>
            </w:r>
            <w:r w:rsidRPr="002C6F9F">
              <w:t xml:space="preserve">Training </w:t>
            </w:r>
            <w:r>
              <w:t>Required and Completion Date</w:t>
            </w:r>
          </w:p>
        </w:tc>
        <w:tc>
          <w:tcPr>
            <w:tcW w:w="2478" w:type="dxa"/>
            <w:tcBorders>
              <w:top w:val="single" w:sz="7" w:space="0" w:color="000000"/>
              <w:left w:val="single" w:sz="7" w:space="0" w:color="000000"/>
              <w:bottom w:val="single" w:sz="7" w:space="0" w:color="000000"/>
              <w:right w:val="single" w:sz="7" w:space="0" w:color="000000"/>
            </w:tcBorders>
          </w:tcPr>
          <w:p w14:paraId="6E0EEB32" w14:textId="77777777" w:rsidR="00525152" w:rsidRPr="002C6F9F" w:rsidRDefault="00525152" w:rsidP="00892B0B">
            <w:pPr>
              <w:pStyle w:val="BodyText-table"/>
            </w:pPr>
            <w:r w:rsidRPr="002C6F9F">
              <w:t xml:space="preserve">Comment Resolution </w:t>
            </w:r>
            <w:r>
              <w:t>and Closed Feedback Form Accession Number (Pre-Decisional, Non-Public Information)</w:t>
            </w:r>
          </w:p>
        </w:tc>
      </w:tr>
      <w:tr w:rsidR="00525152" w:rsidRPr="002C6F9F" w14:paraId="01E56B0A" w14:textId="77777777" w:rsidTr="00D20ABB">
        <w:trPr>
          <w:jc w:val="center"/>
        </w:trPr>
        <w:tc>
          <w:tcPr>
            <w:tcW w:w="1621" w:type="dxa"/>
            <w:tcBorders>
              <w:top w:val="single" w:sz="7" w:space="0" w:color="000000"/>
              <w:left w:val="single" w:sz="7" w:space="0" w:color="000000"/>
              <w:bottom w:val="single" w:sz="7" w:space="0" w:color="000000"/>
              <w:right w:val="single" w:sz="7" w:space="0" w:color="000000"/>
            </w:tcBorders>
          </w:tcPr>
          <w:p w14:paraId="3DDDE337" w14:textId="77777777" w:rsidR="00525152" w:rsidRPr="002C6F9F" w:rsidRDefault="00525152" w:rsidP="00892B0B">
            <w:pPr>
              <w:pStyle w:val="BodyText-table"/>
            </w:pPr>
            <w:r w:rsidRPr="002C6F9F">
              <w:t>N/A</w:t>
            </w:r>
          </w:p>
        </w:tc>
        <w:tc>
          <w:tcPr>
            <w:tcW w:w="1787" w:type="dxa"/>
            <w:tcBorders>
              <w:top w:val="single" w:sz="7" w:space="0" w:color="000000"/>
              <w:left w:val="single" w:sz="7" w:space="0" w:color="000000"/>
              <w:bottom w:val="single" w:sz="7" w:space="0" w:color="000000"/>
              <w:right w:val="single" w:sz="7" w:space="0" w:color="000000"/>
            </w:tcBorders>
          </w:tcPr>
          <w:p w14:paraId="04628190" w14:textId="77777777" w:rsidR="00FA0D77" w:rsidRDefault="00FA0D77" w:rsidP="00892B0B">
            <w:pPr>
              <w:pStyle w:val="BodyText-table"/>
            </w:pPr>
            <w:r>
              <w:t>ML072000053</w:t>
            </w:r>
          </w:p>
          <w:p w14:paraId="521116DA" w14:textId="77777777" w:rsidR="00525152" w:rsidRPr="002C6F9F" w:rsidRDefault="00525152" w:rsidP="00892B0B">
            <w:pPr>
              <w:pStyle w:val="BodyText-table"/>
            </w:pPr>
            <w:r w:rsidRPr="002C6F9F">
              <w:t>10/03/07</w:t>
            </w:r>
          </w:p>
          <w:p w14:paraId="74A6831B" w14:textId="77777777" w:rsidR="00525152" w:rsidRPr="002C6F9F" w:rsidRDefault="00525152" w:rsidP="00892B0B">
            <w:pPr>
              <w:pStyle w:val="BodyText-table"/>
            </w:pPr>
            <w:r w:rsidRPr="002C6F9F">
              <w:t>CN 07-030</w:t>
            </w:r>
          </w:p>
        </w:tc>
        <w:tc>
          <w:tcPr>
            <w:tcW w:w="5143" w:type="dxa"/>
            <w:tcBorders>
              <w:top w:val="single" w:sz="7" w:space="0" w:color="000000"/>
              <w:left w:val="single" w:sz="7" w:space="0" w:color="000000"/>
              <w:bottom w:val="single" w:sz="7" w:space="0" w:color="000000"/>
              <w:right w:val="single" w:sz="7" w:space="0" w:color="000000"/>
            </w:tcBorders>
          </w:tcPr>
          <w:p w14:paraId="3300A1D0" w14:textId="07C0A390" w:rsidR="00525152" w:rsidRPr="002C6F9F" w:rsidRDefault="00525152" w:rsidP="00892B0B">
            <w:pPr>
              <w:pStyle w:val="BodyText-table"/>
            </w:pPr>
            <w:r w:rsidRPr="002C6F9F">
              <w:t>1. Initial issue to support inspections of operational programs described in IMC 2504, NON-ITAAC INSPECTIONS</w:t>
            </w:r>
            <w:r w:rsidRPr="002C6F9F">
              <w:tab/>
            </w:r>
          </w:p>
          <w:p w14:paraId="3A4C7DE8" w14:textId="77777777" w:rsidR="00525152" w:rsidRPr="002C6F9F" w:rsidRDefault="00525152" w:rsidP="00892B0B">
            <w:pPr>
              <w:pStyle w:val="BodyText-table"/>
            </w:pPr>
          </w:p>
          <w:p w14:paraId="238702DA" w14:textId="6AB77B4F" w:rsidR="00525152" w:rsidRPr="002C6F9F" w:rsidRDefault="00525152" w:rsidP="00892B0B">
            <w:pPr>
              <w:pStyle w:val="BodyText-table"/>
            </w:pPr>
            <w:r w:rsidRPr="002C6F9F">
              <w:t>2. Incorporates SRP 17.5 guidance</w:t>
            </w:r>
          </w:p>
          <w:p w14:paraId="0D85294F" w14:textId="77777777" w:rsidR="00525152" w:rsidRPr="002C6F9F" w:rsidRDefault="00525152" w:rsidP="00892B0B">
            <w:pPr>
              <w:pStyle w:val="BodyText-table"/>
            </w:pPr>
          </w:p>
          <w:p w14:paraId="488E7372" w14:textId="044F8B88" w:rsidR="00525152" w:rsidRPr="002C6F9F" w:rsidRDefault="00525152" w:rsidP="00892B0B">
            <w:pPr>
              <w:pStyle w:val="BodyText-table"/>
            </w:pPr>
            <w:r w:rsidRPr="002C6F9F">
              <w:t>3. A review for incorporation of generic requirements has been conducted. None found.</w:t>
            </w:r>
          </w:p>
        </w:tc>
        <w:tc>
          <w:tcPr>
            <w:tcW w:w="2435" w:type="dxa"/>
            <w:tcBorders>
              <w:top w:val="single" w:sz="7" w:space="0" w:color="000000"/>
              <w:left w:val="single" w:sz="7" w:space="0" w:color="000000"/>
              <w:bottom w:val="single" w:sz="7" w:space="0" w:color="000000"/>
              <w:right w:val="single" w:sz="7" w:space="0" w:color="000000"/>
            </w:tcBorders>
          </w:tcPr>
          <w:p w14:paraId="1BEFBBA7" w14:textId="77777777" w:rsidR="00525152" w:rsidRPr="002C6F9F" w:rsidRDefault="00525152" w:rsidP="00892B0B">
            <w:pPr>
              <w:pStyle w:val="BodyText-table"/>
            </w:pPr>
            <w:r w:rsidRPr="002C6F9F">
              <w:t>N/A</w:t>
            </w:r>
          </w:p>
        </w:tc>
        <w:tc>
          <w:tcPr>
            <w:tcW w:w="2478" w:type="dxa"/>
            <w:tcBorders>
              <w:top w:val="single" w:sz="7" w:space="0" w:color="000000"/>
              <w:left w:val="single" w:sz="7" w:space="0" w:color="000000"/>
              <w:bottom w:val="single" w:sz="7" w:space="0" w:color="000000"/>
              <w:right w:val="single" w:sz="7" w:space="0" w:color="000000"/>
            </w:tcBorders>
          </w:tcPr>
          <w:p w14:paraId="56FEA3F9" w14:textId="77777777" w:rsidR="00525152" w:rsidRPr="002C6F9F" w:rsidRDefault="00525152" w:rsidP="00892B0B">
            <w:pPr>
              <w:pStyle w:val="BodyText-table"/>
            </w:pPr>
            <w:r w:rsidRPr="002C6F9F">
              <w:t>ML063030096</w:t>
            </w:r>
          </w:p>
        </w:tc>
      </w:tr>
      <w:tr w:rsidR="00525152" w:rsidRPr="002C6F9F" w14:paraId="211116A8" w14:textId="77777777" w:rsidTr="00D20ABB">
        <w:trPr>
          <w:trHeight w:val="144"/>
          <w:jc w:val="center"/>
        </w:trPr>
        <w:tc>
          <w:tcPr>
            <w:tcW w:w="1621" w:type="dxa"/>
            <w:tcBorders>
              <w:top w:val="single" w:sz="7" w:space="0" w:color="000000"/>
              <w:left w:val="single" w:sz="7" w:space="0" w:color="000000"/>
              <w:bottom w:val="single" w:sz="7" w:space="0" w:color="000000"/>
              <w:right w:val="single" w:sz="7" w:space="0" w:color="000000"/>
            </w:tcBorders>
          </w:tcPr>
          <w:p w14:paraId="59482178" w14:textId="77777777" w:rsidR="00525152" w:rsidRPr="002C6F9F" w:rsidRDefault="00525152" w:rsidP="00892B0B">
            <w:pPr>
              <w:pStyle w:val="BodyText-table"/>
            </w:pPr>
            <w:r w:rsidRPr="002C6F9F">
              <w:t>N/A</w:t>
            </w:r>
          </w:p>
        </w:tc>
        <w:tc>
          <w:tcPr>
            <w:tcW w:w="1787" w:type="dxa"/>
            <w:tcBorders>
              <w:top w:val="single" w:sz="7" w:space="0" w:color="000000"/>
              <w:left w:val="single" w:sz="7" w:space="0" w:color="000000"/>
              <w:bottom w:val="single" w:sz="7" w:space="0" w:color="000000"/>
              <w:right w:val="single" w:sz="7" w:space="0" w:color="000000"/>
            </w:tcBorders>
          </w:tcPr>
          <w:p w14:paraId="3F38D356" w14:textId="77777777" w:rsidR="00525152" w:rsidRPr="002C6F9F" w:rsidRDefault="00525152" w:rsidP="00892B0B">
            <w:pPr>
              <w:pStyle w:val="BodyText-table"/>
            </w:pPr>
            <w:r w:rsidRPr="002C6F9F">
              <w:t>ML110871845</w:t>
            </w:r>
          </w:p>
          <w:p w14:paraId="02105374" w14:textId="77777777" w:rsidR="00525152" w:rsidRPr="002C6F9F" w:rsidRDefault="00525152" w:rsidP="00892B0B">
            <w:pPr>
              <w:pStyle w:val="BodyText-table"/>
            </w:pPr>
            <w:r w:rsidRPr="002C6F9F">
              <w:t>04/25/11</w:t>
            </w:r>
          </w:p>
          <w:p w14:paraId="475E2803" w14:textId="77777777" w:rsidR="00525152" w:rsidRPr="002C6F9F" w:rsidRDefault="00525152" w:rsidP="00892B0B">
            <w:pPr>
              <w:pStyle w:val="BodyText-table"/>
            </w:pPr>
            <w:r w:rsidRPr="002C6F9F">
              <w:t>CN 11-007</w:t>
            </w:r>
          </w:p>
        </w:tc>
        <w:tc>
          <w:tcPr>
            <w:tcW w:w="5143" w:type="dxa"/>
            <w:tcBorders>
              <w:top w:val="single" w:sz="7" w:space="0" w:color="000000"/>
              <w:left w:val="single" w:sz="7" w:space="0" w:color="000000"/>
              <w:bottom w:val="single" w:sz="7" w:space="0" w:color="000000"/>
              <w:right w:val="single" w:sz="7" w:space="0" w:color="000000"/>
            </w:tcBorders>
          </w:tcPr>
          <w:p w14:paraId="0231CEA4" w14:textId="31C4A934" w:rsidR="00525152" w:rsidRPr="002C6F9F" w:rsidRDefault="00525152" w:rsidP="00892B0B">
            <w:pPr>
              <w:pStyle w:val="BodyText-table"/>
            </w:pPr>
            <w:r w:rsidRPr="002C6F9F">
              <w:t>Revised Inspection Procedure to refer to the applicable Manual Chapter. Added the applicable Manual Chapters to the references. This revision is in response to OIG audit (OIG-10-A-02 (ML103020267)).</w:t>
            </w:r>
          </w:p>
        </w:tc>
        <w:tc>
          <w:tcPr>
            <w:tcW w:w="2435" w:type="dxa"/>
            <w:tcBorders>
              <w:top w:val="single" w:sz="7" w:space="0" w:color="000000"/>
              <w:left w:val="single" w:sz="7" w:space="0" w:color="000000"/>
              <w:bottom w:val="single" w:sz="7" w:space="0" w:color="000000"/>
              <w:right w:val="single" w:sz="7" w:space="0" w:color="000000"/>
            </w:tcBorders>
          </w:tcPr>
          <w:p w14:paraId="4BD12200" w14:textId="77777777" w:rsidR="00525152" w:rsidRPr="002C6F9F" w:rsidRDefault="00525152" w:rsidP="00892B0B">
            <w:pPr>
              <w:pStyle w:val="BodyText-table"/>
            </w:pPr>
            <w:r w:rsidRPr="002C6F9F">
              <w:t>No</w:t>
            </w:r>
          </w:p>
        </w:tc>
        <w:tc>
          <w:tcPr>
            <w:tcW w:w="2478" w:type="dxa"/>
            <w:tcBorders>
              <w:top w:val="single" w:sz="7" w:space="0" w:color="000000"/>
              <w:left w:val="single" w:sz="7" w:space="0" w:color="000000"/>
              <w:bottom w:val="single" w:sz="7" w:space="0" w:color="000000"/>
              <w:right w:val="single" w:sz="7" w:space="0" w:color="000000"/>
            </w:tcBorders>
          </w:tcPr>
          <w:p w14:paraId="31122B3A" w14:textId="77777777" w:rsidR="00525152" w:rsidRPr="002C6F9F" w:rsidRDefault="00525152" w:rsidP="00892B0B">
            <w:pPr>
              <w:pStyle w:val="BodyText-table"/>
            </w:pPr>
            <w:r w:rsidRPr="002C6F9F">
              <w:t>N/A</w:t>
            </w:r>
          </w:p>
        </w:tc>
      </w:tr>
      <w:tr w:rsidR="00525152" w:rsidRPr="002C6F9F" w14:paraId="08F105EC" w14:textId="77777777" w:rsidTr="00D20ABB">
        <w:trPr>
          <w:trHeight w:val="460"/>
          <w:jc w:val="center"/>
        </w:trPr>
        <w:tc>
          <w:tcPr>
            <w:tcW w:w="1621" w:type="dxa"/>
            <w:tcBorders>
              <w:top w:val="single" w:sz="7" w:space="0" w:color="000000"/>
              <w:left w:val="single" w:sz="7" w:space="0" w:color="000000"/>
              <w:bottom w:val="single" w:sz="7" w:space="0" w:color="000000"/>
              <w:right w:val="single" w:sz="7" w:space="0" w:color="000000"/>
            </w:tcBorders>
          </w:tcPr>
          <w:p w14:paraId="279EE28E" w14:textId="77777777" w:rsidR="00525152" w:rsidRPr="002C6F9F" w:rsidRDefault="00525152" w:rsidP="00892B0B">
            <w:pPr>
              <w:pStyle w:val="BodyText-table"/>
            </w:pPr>
            <w:r w:rsidRPr="002C6F9F">
              <w:t>N/A</w:t>
            </w:r>
          </w:p>
        </w:tc>
        <w:tc>
          <w:tcPr>
            <w:tcW w:w="1787" w:type="dxa"/>
            <w:tcBorders>
              <w:top w:val="single" w:sz="7" w:space="0" w:color="000000"/>
              <w:left w:val="single" w:sz="7" w:space="0" w:color="000000"/>
              <w:bottom w:val="single" w:sz="7" w:space="0" w:color="000000"/>
              <w:right w:val="single" w:sz="7" w:space="0" w:color="000000"/>
            </w:tcBorders>
          </w:tcPr>
          <w:p w14:paraId="15662BEB" w14:textId="77777777" w:rsidR="00FA0D77" w:rsidRDefault="00FA0D77" w:rsidP="00892B0B">
            <w:pPr>
              <w:pStyle w:val="BodyText-table"/>
            </w:pPr>
            <w:r w:rsidRPr="002C6F9F">
              <w:t>ML113190538</w:t>
            </w:r>
          </w:p>
          <w:p w14:paraId="0BAF910B" w14:textId="77777777" w:rsidR="00525152" w:rsidRPr="002C6F9F" w:rsidRDefault="00525152" w:rsidP="00892B0B">
            <w:pPr>
              <w:pStyle w:val="BodyText-table"/>
            </w:pPr>
            <w:r w:rsidRPr="002C6F9F">
              <w:t>02/13/12</w:t>
            </w:r>
          </w:p>
          <w:p w14:paraId="695C0F16" w14:textId="77777777" w:rsidR="00525152" w:rsidRPr="002C6F9F" w:rsidRDefault="00525152" w:rsidP="00892B0B">
            <w:pPr>
              <w:pStyle w:val="BodyText-table"/>
            </w:pPr>
            <w:r w:rsidRPr="002C6F9F">
              <w:t>CN 12-002</w:t>
            </w:r>
          </w:p>
        </w:tc>
        <w:tc>
          <w:tcPr>
            <w:tcW w:w="5143" w:type="dxa"/>
            <w:tcBorders>
              <w:top w:val="single" w:sz="7" w:space="0" w:color="000000"/>
              <w:left w:val="single" w:sz="7" w:space="0" w:color="000000"/>
              <w:bottom w:val="single" w:sz="7" w:space="0" w:color="000000"/>
              <w:right w:val="single" w:sz="7" w:space="0" w:color="000000"/>
            </w:tcBorders>
          </w:tcPr>
          <w:p w14:paraId="0BBBB2C3" w14:textId="609BF74C" w:rsidR="00525152" w:rsidRPr="002C6F9F" w:rsidRDefault="00525152" w:rsidP="00892B0B">
            <w:pPr>
              <w:pStyle w:val="BodyText-table"/>
            </w:pPr>
            <w:r w:rsidRPr="002C6F9F">
              <w:t>Removed the requirements concerning 10 CFR 50.55(e) applicability. Revised to meet current 10 CFR Part 21 regulations</w:t>
            </w:r>
          </w:p>
        </w:tc>
        <w:tc>
          <w:tcPr>
            <w:tcW w:w="2435" w:type="dxa"/>
            <w:tcBorders>
              <w:top w:val="single" w:sz="7" w:space="0" w:color="000000"/>
              <w:left w:val="single" w:sz="7" w:space="0" w:color="000000"/>
              <w:bottom w:val="single" w:sz="7" w:space="0" w:color="000000"/>
              <w:right w:val="single" w:sz="7" w:space="0" w:color="000000"/>
            </w:tcBorders>
          </w:tcPr>
          <w:p w14:paraId="3AC5884E" w14:textId="77777777" w:rsidR="00525152" w:rsidRPr="002C6F9F" w:rsidRDefault="00525152" w:rsidP="00892B0B">
            <w:pPr>
              <w:pStyle w:val="BodyText-table"/>
            </w:pPr>
            <w:r w:rsidRPr="002C6F9F">
              <w:t>No</w:t>
            </w:r>
          </w:p>
        </w:tc>
        <w:tc>
          <w:tcPr>
            <w:tcW w:w="2478" w:type="dxa"/>
            <w:tcBorders>
              <w:top w:val="single" w:sz="7" w:space="0" w:color="000000"/>
              <w:left w:val="single" w:sz="7" w:space="0" w:color="000000"/>
              <w:bottom w:val="single" w:sz="7" w:space="0" w:color="000000"/>
              <w:right w:val="single" w:sz="7" w:space="0" w:color="000000"/>
            </w:tcBorders>
          </w:tcPr>
          <w:p w14:paraId="470AEB48" w14:textId="77777777" w:rsidR="00525152" w:rsidRPr="002C6F9F" w:rsidRDefault="00525152" w:rsidP="00892B0B">
            <w:pPr>
              <w:pStyle w:val="BodyText-table"/>
            </w:pPr>
            <w:r w:rsidRPr="002C6F9F">
              <w:t>ML113190564</w:t>
            </w:r>
          </w:p>
        </w:tc>
      </w:tr>
      <w:tr w:rsidR="00525152" w:rsidRPr="002C6F9F" w14:paraId="09F2D0EA" w14:textId="77777777" w:rsidTr="00D20ABB">
        <w:trPr>
          <w:trHeight w:val="460"/>
          <w:jc w:val="center"/>
        </w:trPr>
        <w:tc>
          <w:tcPr>
            <w:tcW w:w="1621" w:type="dxa"/>
            <w:tcBorders>
              <w:top w:val="single" w:sz="7" w:space="0" w:color="000000"/>
              <w:left w:val="single" w:sz="7" w:space="0" w:color="000000"/>
              <w:bottom w:val="single" w:sz="7" w:space="0" w:color="000000"/>
              <w:right w:val="single" w:sz="7" w:space="0" w:color="000000"/>
            </w:tcBorders>
          </w:tcPr>
          <w:p w14:paraId="217CDD44" w14:textId="77777777" w:rsidR="00525152" w:rsidRPr="002C6F9F" w:rsidRDefault="00525152" w:rsidP="00892B0B">
            <w:pPr>
              <w:pStyle w:val="BodyText-table"/>
            </w:pPr>
            <w:r w:rsidRPr="002C6F9F">
              <w:t>N/A</w:t>
            </w:r>
          </w:p>
        </w:tc>
        <w:tc>
          <w:tcPr>
            <w:tcW w:w="1787" w:type="dxa"/>
            <w:tcBorders>
              <w:top w:val="single" w:sz="7" w:space="0" w:color="000000"/>
              <w:left w:val="single" w:sz="7" w:space="0" w:color="000000"/>
              <w:bottom w:val="single" w:sz="7" w:space="0" w:color="000000"/>
              <w:right w:val="single" w:sz="7" w:space="0" w:color="000000"/>
            </w:tcBorders>
          </w:tcPr>
          <w:p w14:paraId="4E414BD3" w14:textId="77777777" w:rsidR="00525152" w:rsidRDefault="00223717" w:rsidP="00892B0B">
            <w:pPr>
              <w:pStyle w:val="BodyText-table"/>
            </w:pPr>
            <w:r>
              <w:t>ML19087A149</w:t>
            </w:r>
          </w:p>
          <w:p w14:paraId="3A06BA7D" w14:textId="77777777" w:rsidR="00FA0D77" w:rsidRDefault="00FA0D77" w:rsidP="00892B0B">
            <w:pPr>
              <w:pStyle w:val="BodyText-table"/>
            </w:pPr>
            <w:r>
              <w:t>05/16/19</w:t>
            </w:r>
          </w:p>
          <w:p w14:paraId="2F2D2946" w14:textId="77777777" w:rsidR="00FA0D77" w:rsidRPr="002C6F9F" w:rsidRDefault="00FA0D77" w:rsidP="00892B0B">
            <w:pPr>
              <w:pStyle w:val="BodyText-table"/>
            </w:pPr>
            <w:r>
              <w:t>CN 19-015</w:t>
            </w:r>
          </w:p>
        </w:tc>
        <w:tc>
          <w:tcPr>
            <w:tcW w:w="5143" w:type="dxa"/>
            <w:tcBorders>
              <w:top w:val="single" w:sz="7" w:space="0" w:color="000000"/>
              <w:left w:val="single" w:sz="7" w:space="0" w:color="000000"/>
              <w:bottom w:val="single" w:sz="7" w:space="0" w:color="000000"/>
              <w:right w:val="single" w:sz="7" w:space="0" w:color="000000"/>
            </w:tcBorders>
          </w:tcPr>
          <w:p w14:paraId="7295306D" w14:textId="55627E98" w:rsidR="00525152" w:rsidRPr="002C6F9F" w:rsidRDefault="00525152" w:rsidP="00892B0B">
            <w:pPr>
              <w:pStyle w:val="BodyText-table"/>
            </w:pPr>
            <w:r w:rsidRPr="002C6F9F">
              <w:t>Periodic review of procedure. Minor grammatical edits. No substantive revision to this procedure was wa</w:t>
            </w:r>
            <w:r>
              <w:t>rra</w:t>
            </w:r>
            <w:r w:rsidRPr="002C6F9F">
              <w:t>nted at this time.</w:t>
            </w:r>
          </w:p>
        </w:tc>
        <w:tc>
          <w:tcPr>
            <w:tcW w:w="2435" w:type="dxa"/>
            <w:tcBorders>
              <w:top w:val="single" w:sz="7" w:space="0" w:color="000000"/>
              <w:left w:val="single" w:sz="7" w:space="0" w:color="000000"/>
              <w:bottom w:val="single" w:sz="7" w:space="0" w:color="000000"/>
              <w:right w:val="single" w:sz="7" w:space="0" w:color="000000"/>
            </w:tcBorders>
          </w:tcPr>
          <w:p w14:paraId="606FC92C" w14:textId="77777777" w:rsidR="00525152" w:rsidRPr="002C6F9F" w:rsidRDefault="00525152" w:rsidP="00892B0B">
            <w:pPr>
              <w:pStyle w:val="BodyText-table"/>
            </w:pPr>
            <w:r w:rsidRPr="002C6F9F">
              <w:t>No</w:t>
            </w:r>
          </w:p>
        </w:tc>
        <w:tc>
          <w:tcPr>
            <w:tcW w:w="2478" w:type="dxa"/>
            <w:tcBorders>
              <w:top w:val="single" w:sz="7" w:space="0" w:color="000000"/>
              <w:left w:val="single" w:sz="7" w:space="0" w:color="000000"/>
              <w:bottom w:val="single" w:sz="7" w:space="0" w:color="000000"/>
              <w:right w:val="single" w:sz="7" w:space="0" w:color="000000"/>
            </w:tcBorders>
          </w:tcPr>
          <w:p w14:paraId="3B857553" w14:textId="77777777" w:rsidR="00525152" w:rsidRPr="002C6F9F" w:rsidRDefault="00525152" w:rsidP="00892B0B">
            <w:pPr>
              <w:pStyle w:val="BodyText-table"/>
            </w:pPr>
            <w:r w:rsidRPr="002C6F9F">
              <w:t>N/A</w:t>
            </w:r>
          </w:p>
        </w:tc>
      </w:tr>
      <w:tr w:rsidR="006E05FB" w:rsidRPr="002C6F9F" w14:paraId="55DC0076" w14:textId="77777777" w:rsidTr="00D20ABB">
        <w:trPr>
          <w:trHeight w:val="460"/>
          <w:jc w:val="center"/>
        </w:trPr>
        <w:tc>
          <w:tcPr>
            <w:tcW w:w="1621" w:type="dxa"/>
            <w:tcBorders>
              <w:top w:val="single" w:sz="7" w:space="0" w:color="000000"/>
              <w:left w:val="single" w:sz="7" w:space="0" w:color="000000"/>
              <w:bottom w:val="single" w:sz="7" w:space="0" w:color="000000"/>
              <w:right w:val="single" w:sz="7" w:space="0" w:color="000000"/>
            </w:tcBorders>
          </w:tcPr>
          <w:p w14:paraId="0E36352B" w14:textId="3E0350FE" w:rsidR="006E05FB" w:rsidRPr="002C6F9F" w:rsidRDefault="00A46733" w:rsidP="00892B0B">
            <w:pPr>
              <w:pStyle w:val="BodyText-table"/>
            </w:pPr>
            <w:r>
              <w:t>N/A</w:t>
            </w:r>
          </w:p>
        </w:tc>
        <w:tc>
          <w:tcPr>
            <w:tcW w:w="1787" w:type="dxa"/>
            <w:tcBorders>
              <w:top w:val="single" w:sz="7" w:space="0" w:color="000000"/>
              <w:left w:val="single" w:sz="7" w:space="0" w:color="000000"/>
              <w:bottom w:val="single" w:sz="7" w:space="0" w:color="000000"/>
              <w:right w:val="single" w:sz="7" w:space="0" w:color="000000"/>
            </w:tcBorders>
          </w:tcPr>
          <w:p w14:paraId="05F9F014" w14:textId="77777777" w:rsidR="006E05FB" w:rsidRDefault="008F6769" w:rsidP="00892B0B">
            <w:pPr>
              <w:pStyle w:val="BodyText-table"/>
            </w:pPr>
            <w:r>
              <w:t>ML22340A480</w:t>
            </w:r>
          </w:p>
          <w:p w14:paraId="30F9E741" w14:textId="78D37E8E" w:rsidR="008F6769" w:rsidRDefault="00D14DDC" w:rsidP="00892B0B">
            <w:pPr>
              <w:pStyle w:val="BodyText-table"/>
            </w:pPr>
            <w:r>
              <w:t>02/10/23</w:t>
            </w:r>
          </w:p>
          <w:p w14:paraId="50A27156" w14:textId="298B8D83" w:rsidR="008F6769" w:rsidRDefault="008F6769" w:rsidP="00892B0B">
            <w:pPr>
              <w:pStyle w:val="BodyText-table"/>
            </w:pPr>
            <w:r>
              <w:t>CN</w:t>
            </w:r>
            <w:r w:rsidR="00D14DDC">
              <w:t xml:space="preserve"> 23-003</w:t>
            </w:r>
          </w:p>
        </w:tc>
        <w:tc>
          <w:tcPr>
            <w:tcW w:w="5143" w:type="dxa"/>
            <w:tcBorders>
              <w:top w:val="single" w:sz="7" w:space="0" w:color="000000"/>
              <w:left w:val="single" w:sz="7" w:space="0" w:color="000000"/>
              <w:bottom w:val="single" w:sz="7" w:space="0" w:color="000000"/>
              <w:right w:val="single" w:sz="7" w:space="0" w:color="000000"/>
            </w:tcBorders>
          </w:tcPr>
          <w:p w14:paraId="3B151CCF" w14:textId="77777777" w:rsidR="006E05FB" w:rsidRDefault="006E05FB" w:rsidP="00892B0B">
            <w:pPr>
              <w:pStyle w:val="BodyText-table"/>
            </w:pPr>
            <w:r>
              <w:t>Revised inspection procedure to add clarification to the term “CFSI” to ensure consistency when addressing related NRC oversight activities.</w:t>
            </w:r>
          </w:p>
          <w:p w14:paraId="3E84988B" w14:textId="77777777" w:rsidR="00A46733" w:rsidRDefault="00A46733" w:rsidP="00892B0B">
            <w:pPr>
              <w:pStyle w:val="BodyText-table"/>
            </w:pPr>
          </w:p>
          <w:p w14:paraId="02E2CB5C" w14:textId="0A7BB361" w:rsidR="006E05FB" w:rsidRPr="002C6F9F" w:rsidRDefault="00A46733" w:rsidP="00892B0B">
            <w:pPr>
              <w:pStyle w:val="BodyText-table"/>
            </w:pPr>
            <w:r>
              <w:t>Revised inspection procedure to make minor editorial corrections.</w:t>
            </w:r>
          </w:p>
        </w:tc>
        <w:tc>
          <w:tcPr>
            <w:tcW w:w="2435" w:type="dxa"/>
            <w:tcBorders>
              <w:top w:val="single" w:sz="7" w:space="0" w:color="000000"/>
              <w:left w:val="single" w:sz="7" w:space="0" w:color="000000"/>
              <w:bottom w:val="single" w:sz="7" w:space="0" w:color="000000"/>
              <w:right w:val="single" w:sz="7" w:space="0" w:color="000000"/>
            </w:tcBorders>
          </w:tcPr>
          <w:p w14:paraId="51A0371A" w14:textId="546D1FAE" w:rsidR="006E05FB" w:rsidRPr="002C6F9F" w:rsidRDefault="00B3255C" w:rsidP="00892B0B">
            <w:pPr>
              <w:pStyle w:val="BodyText-table"/>
            </w:pPr>
            <w:r>
              <w:t>N/A</w:t>
            </w:r>
          </w:p>
        </w:tc>
        <w:tc>
          <w:tcPr>
            <w:tcW w:w="2478" w:type="dxa"/>
            <w:tcBorders>
              <w:top w:val="single" w:sz="7" w:space="0" w:color="000000"/>
              <w:left w:val="single" w:sz="7" w:space="0" w:color="000000"/>
              <w:bottom w:val="single" w:sz="7" w:space="0" w:color="000000"/>
              <w:right w:val="single" w:sz="7" w:space="0" w:color="000000"/>
            </w:tcBorders>
          </w:tcPr>
          <w:p w14:paraId="0A6EC082" w14:textId="1A70991F" w:rsidR="006E05FB" w:rsidRPr="002C6F9F" w:rsidRDefault="00B3255C" w:rsidP="00892B0B">
            <w:pPr>
              <w:pStyle w:val="BodyText-table"/>
            </w:pPr>
            <w:r>
              <w:t>N/A</w:t>
            </w:r>
          </w:p>
        </w:tc>
      </w:tr>
    </w:tbl>
    <w:p w14:paraId="72686294" w14:textId="77777777" w:rsidR="009D2D72" w:rsidRPr="00E92911" w:rsidRDefault="009D2D72" w:rsidP="00CE282F">
      <w:pPr>
        <w:pStyle w:val="BodyText"/>
      </w:pPr>
    </w:p>
    <w:sectPr w:rsidR="009D2D72" w:rsidRPr="00E92911" w:rsidSect="002C6F9F">
      <w:headerReference w:type="even" r:id="rId11"/>
      <w:headerReference w:type="default" r:id="rId12"/>
      <w:footerReference w:type="default" r:id="rId13"/>
      <w:headerReference w:type="firs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B649B" w14:textId="77777777" w:rsidR="004A42F5" w:rsidRDefault="004A42F5">
      <w:r>
        <w:separator/>
      </w:r>
    </w:p>
  </w:endnote>
  <w:endnote w:type="continuationSeparator" w:id="0">
    <w:p w14:paraId="3B289C6E" w14:textId="77777777" w:rsidR="004A42F5" w:rsidRDefault="004A42F5">
      <w:r>
        <w:continuationSeparator/>
      </w:r>
    </w:p>
  </w:endnote>
  <w:endnote w:type="continuationNotice" w:id="1">
    <w:p w14:paraId="201B772F" w14:textId="77777777" w:rsidR="004A42F5" w:rsidRDefault="004A4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FD331" w14:textId="6177B3BA" w:rsidR="00654C9D" w:rsidRPr="00B1259E" w:rsidRDefault="00654C9D" w:rsidP="00B1259E">
    <w:pPr>
      <w:tabs>
        <w:tab w:val="center" w:pos="4680"/>
        <w:tab w:val="right" w:pos="9360"/>
      </w:tabs>
      <w:spacing w:after="0" w:line="240" w:lineRule="auto"/>
      <w:rPr>
        <w:rFonts w:ascii="Arial" w:hAnsi="Arial" w:cs="Arial"/>
      </w:rPr>
    </w:pPr>
    <w:r w:rsidRPr="00B1259E">
      <w:rPr>
        <w:rFonts w:ascii="Arial" w:hAnsi="Arial" w:cs="Arial"/>
      </w:rPr>
      <w:t>Issue Date:</w:t>
    </w:r>
    <w:r w:rsidR="00AC39C7" w:rsidRPr="00B1259E">
      <w:rPr>
        <w:rFonts w:ascii="Arial" w:hAnsi="Arial" w:cs="Arial"/>
      </w:rPr>
      <w:t xml:space="preserve"> </w:t>
    </w:r>
    <w:r w:rsidR="00D14DDC" w:rsidRPr="00B1259E">
      <w:rPr>
        <w:rFonts w:ascii="Arial" w:hAnsi="Arial" w:cs="Arial"/>
      </w:rPr>
      <w:t>02/10/23</w:t>
    </w:r>
    <w:r w:rsidRPr="00B1259E">
      <w:rPr>
        <w:rFonts w:ascii="Arial" w:hAnsi="Arial" w:cs="Arial"/>
      </w:rPr>
      <w:tab/>
    </w:r>
    <w:r w:rsidR="007C1EE9" w:rsidRPr="00B1259E">
      <w:rPr>
        <w:rFonts w:ascii="Arial" w:hAnsi="Arial" w:cs="Arial"/>
      </w:rPr>
      <w:fldChar w:fldCharType="begin"/>
    </w:r>
    <w:r w:rsidRPr="00B1259E">
      <w:rPr>
        <w:rFonts w:ascii="Arial" w:hAnsi="Arial" w:cs="Arial"/>
      </w:rPr>
      <w:instrText xml:space="preserve"> PAGE   \* MERGEFORMAT </w:instrText>
    </w:r>
    <w:r w:rsidR="007C1EE9" w:rsidRPr="00B1259E">
      <w:rPr>
        <w:rFonts w:ascii="Arial" w:hAnsi="Arial" w:cs="Arial"/>
      </w:rPr>
      <w:fldChar w:fldCharType="separate"/>
    </w:r>
    <w:r w:rsidR="00DD1617" w:rsidRPr="00B1259E">
      <w:rPr>
        <w:rFonts w:ascii="Arial" w:hAnsi="Arial" w:cs="Arial"/>
        <w:noProof/>
      </w:rPr>
      <w:t>6</w:t>
    </w:r>
    <w:r w:rsidR="007C1EE9" w:rsidRPr="00B1259E">
      <w:rPr>
        <w:rFonts w:ascii="Arial" w:hAnsi="Arial" w:cs="Arial"/>
      </w:rPr>
      <w:fldChar w:fldCharType="end"/>
    </w:r>
    <w:r w:rsidRPr="00B1259E">
      <w:rPr>
        <w:rFonts w:ascii="Arial" w:hAnsi="Arial" w:cs="Arial"/>
      </w:rPr>
      <w:tab/>
      <w:t>36100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75BE" w14:textId="6E34948E" w:rsidR="00654C9D" w:rsidRPr="00B1259E" w:rsidRDefault="00654C9D" w:rsidP="00B1259E">
    <w:pPr>
      <w:tabs>
        <w:tab w:val="center" w:pos="6480"/>
        <w:tab w:val="right" w:pos="12960"/>
      </w:tabs>
      <w:spacing w:after="0" w:line="240" w:lineRule="auto"/>
      <w:rPr>
        <w:rFonts w:ascii="Arial" w:hAnsi="Arial" w:cs="Arial"/>
      </w:rPr>
    </w:pPr>
    <w:r w:rsidRPr="00B1259E">
      <w:rPr>
        <w:rFonts w:ascii="Arial" w:hAnsi="Arial" w:cs="Arial"/>
      </w:rPr>
      <w:t>Issue Date:</w:t>
    </w:r>
    <w:r w:rsidR="00E92911" w:rsidRPr="00B1259E">
      <w:rPr>
        <w:rFonts w:ascii="Arial" w:hAnsi="Arial" w:cs="Arial"/>
      </w:rPr>
      <w:t xml:space="preserve"> </w:t>
    </w:r>
    <w:r w:rsidR="00D14DDC" w:rsidRPr="00B1259E">
      <w:rPr>
        <w:rFonts w:ascii="Arial" w:hAnsi="Arial" w:cs="Arial"/>
      </w:rPr>
      <w:t>02/10/23</w:t>
    </w:r>
    <w:r w:rsidRPr="00B1259E">
      <w:rPr>
        <w:rFonts w:ascii="Arial" w:hAnsi="Arial" w:cs="Arial"/>
      </w:rPr>
      <w:tab/>
      <w:t>Att1-</w:t>
    </w:r>
    <w:r w:rsidR="007C1EE9" w:rsidRPr="00B1259E">
      <w:rPr>
        <w:rStyle w:val="PageNumber"/>
        <w:rFonts w:ascii="Arial" w:hAnsi="Arial" w:cs="Arial"/>
      </w:rPr>
      <w:fldChar w:fldCharType="begin"/>
    </w:r>
    <w:r w:rsidRPr="00B1259E">
      <w:rPr>
        <w:rStyle w:val="PageNumber"/>
        <w:rFonts w:ascii="Arial" w:hAnsi="Arial" w:cs="Arial"/>
      </w:rPr>
      <w:instrText xml:space="preserve"> PAGE </w:instrText>
    </w:r>
    <w:r w:rsidR="007C1EE9" w:rsidRPr="00B1259E">
      <w:rPr>
        <w:rStyle w:val="PageNumber"/>
        <w:rFonts w:ascii="Arial" w:hAnsi="Arial" w:cs="Arial"/>
      </w:rPr>
      <w:fldChar w:fldCharType="separate"/>
    </w:r>
    <w:r w:rsidR="00DD1617" w:rsidRPr="00B1259E">
      <w:rPr>
        <w:rStyle w:val="PageNumber"/>
        <w:rFonts w:ascii="Arial" w:hAnsi="Arial" w:cs="Arial"/>
        <w:noProof/>
      </w:rPr>
      <w:t>1</w:t>
    </w:r>
    <w:r w:rsidR="007C1EE9" w:rsidRPr="00B1259E">
      <w:rPr>
        <w:rStyle w:val="PageNumber"/>
        <w:rFonts w:ascii="Arial" w:hAnsi="Arial" w:cs="Arial"/>
      </w:rPr>
      <w:fldChar w:fldCharType="end"/>
    </w:r>
    <w:r w:rsidRPr="00B1259E">
      <w:rPr>
        <w:rFonts w:ascii="Arial" w:hAnsi="Arial" w:cs="Arial"/>
      </w:rPr>
      <w:tab/>
      <w:t>36100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90C85" w14:textId="77777777" w:rsidR="004A42F5" w:rsidRDefault="004A42F5">
      <w:r>
        <w:separator/>
      </w:r>
    </w:p>
  </w:footnote>
  <w:footnote w:type="continuationSeparator" w:id="0">
    <w:p w14:paraId="6D933E62" w14:textId="77777777" w:rsidR="004A42F5" w:rsidRDefault="004A42F5">
      <w:r>
        <w:continuationSeparator/>
      </w:r>
    </w:p>
  </w:footnote>
  <w:footnote w:type="continuationNotice" w:id="1">
    <w:p w14:paraId="0AB949A9" w14:textId="77777777" w:rsidR="004A42F5" w:rsidRDefault="004A42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32DC" w14:textId="77777777" w:rsidR="008A0690" w:rsidRDefault="008A06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6929" w14:textId="77777777" w:rsidR="008A0690" w:rsidRPr="00E92911" w:rsidRDefault="008A06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ED0D" w14:textId="77777777" w:rsidR="008A0690" w:rsidRDefault="008A06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48E2454"/>
    <w:lvl w:ilvl="0">
      <w:numFmt w:val="bullet"/>
      <w:lvlText w:val="*"/>
      <w:lvlJc w:val="left"/>
    </w:lvl>
  </w:abstractNum>
  <w:abstractNum w:abstractNumId="1"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5680411"/>
    <w:multiLevelType w:val="multilevel"/>
    <w:tmpl w:val="BD3049D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1714"/>
        </w:tabs>
        <w:ind w:left="1714"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A00A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7E64167"/>
    <w:multiLevelType w:val="hybridMultilevel"/>
    <w:tmpl w:val="ADEE30BC"/>
    <w:lvl w:ilvl="0" w:tplc="E814FD4A">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940A1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AED25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D494308"/>
    <w:multiLevelType w:val="hybridMultilevel"/>
    <w:tmpl w:val="33467928"/>
    <w:lvl w:ilvl="0" w:tplc="F40E4052">
      <w:start w:val="1"/>
      <w:numFmt w:val="lowerLetter"/>
      <w:lvlText w:val="%1."/>
      <w:lvlJc w:val="left"/>
      <w:pPr>
        <w:tabs>
          <w:tab w:val="num" w:pos="806"/>
        </w:tabs>
        <w:ind w:left="806" w:hanging="532"/>
      </w:pPr>
      <w:rPr>
        <w:rFonts w:ascii="Arial" w:hAnsi="Arial" w:hint="default"/>
        <w:b w:val="0"/>
        <w:i w:val="0"/>
        <w:sz w:val="22"/>
        <w:szCs w:val="22"/>
      </w:rPr>
    </w:lvl>
    <w:lvl w:ilvl="1" w:tplc="911C8504">
      <w:start w:val="1"/>
      <w:numFmt w:val="decimal"/>
      <w:lvlText w:val="%2."/>
      <w:lvlJc w:val="left"/>
      <w:pPr>
        <w:tabs>
          <w:tab w:val="num" w:pos="1440"/>
        </w:tabs>
        <w:ind w:left="1440" w:hanging="634"/>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9410EA"/>
    <w:multiLevelType w:val="hybridMultilevel"/>
    <w:tmpl w:val="C254A882"/>
    <w:lvl w:ilvl="0" w:tplc="ED5C7380">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28431A"/>
    <w:multiLevelType w:val="hybridMultilevel"/>
    <w:tmpl w:val="641877C0"/>
    <w:lvl w:ilvl="0" w:tplc="9E78D038">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22A3F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61B678E"/>
    <w:multiLevelType w:val="multilevel"/>
    <w:tmpl w:val="731EDE6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3FAF70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63054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6962206"/>
    <w:multiLevelType w:val="multilevel"/>
    <w:tmpl w:val="2520898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479B543F"/>
    <w:multiLevelType w:val="hybridMultilevel"/>
    <w:tmpl w:val="34FC381E"/>
    <w:lvl w:ilvl="0" w:tplc="080ABA52">
      <w:start w:val="1"/>
      <w:numFmt w:val="decimal"/>
      <w:lvlText w:val="%1."/>
      <w:lvlJc w:val="left"/>
      <w:pPr>
        <w:tabs>
          <w:tab w:val="num" w:pos="1440"/>
        </w:tabs>
        <w:ind w:left="1440" w:hanging="634"/>
      </w:pPr>
      <w:rPr>
        <w:rFonts w:ascii="Arial" w:hAnsi="Arial" w:hint="default"/>
        <w:b w:val="0"/>
        <w:i w:val="0"/>
        <w:sz w:val="22"/>
        <w:szCs w:val="22"/>
      </w:rPr>
    </w:lvl>
    <w:lvl w:ilvl="1" w:tplc="2DC09614">
      <w:start w:val="1"/>
      <w:numFmt w:val="lowerLetter"/>
      <w:lvlText w:val="(%2)"/>
      <w:lvlJc w:val="left"/>
      <w:pPr>
        <w:tabs>
          <w:tab w:val="num" w:pos="2074"/>
        </w:tabs>
        <w:ind w:left="2074" w:hanging="634"/>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127487"/>
    <w:multiLevelType w:val="hybridMultilevel"/>
    <w:tmpl w:val="86A4AE6C"/>
    <w:lvl w:ilvl="0" w:tplc="F5E01742">
      <w:start w:val="1"/>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E046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2AE25A9"/>
    <w:multiLevelType w:val="multilevel"/>
    <w:tmpl w:val="945AA73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2074"/>
        </w:tabs>
        <w:ind w:left="2074" w:hanging="634"/>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2D74A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69A36442"/>
    <w:multiLevelType w:val="multilevel"/>
    <w:tmpl w:val="D59AEB9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6A4A7492"/>
    <w:multiLevelType w:val="hybridMultilevel"/>
    <w:tmpl w:val="8A0A22C0"/>
    <w:lvl w:ilvl="0" w:tplc="3D4E6D66">
      <w:start w:val="1"/>
      <w:numFmt w:val="lowerLetter"/>
      <w:lvlText w:val="(%1)"/>
      <w:lvlJc w:val="left"/>
      <w:pPr>
        <w:tabs>
          <w:tab w:val="num" w:pos="2074"/>
        </w:tabs>
        <w:ind w:left="2074" w:hanging="634"/>
      </w:pPr>
      <w:rPr>
        <w:rFonts w:ascii="Arial" w:hAnsi="Arial" w:hint="default"/>
        <w:b w:val="0"/>
        <w:i w:val="0"/>
        <w:sz w:val="22"/>
        <w:szCs w:val="22"/>
      </w:rPr>
    </w:lvl>
    <w:lvl w:ilvl="1" w:tplc="95BCE6A4">
      <w:start w:val="1"/>
      <w:numFmt w:val="decimal"/>
      <w:lvlText w:val="(%2)"/>
      <w:lvlJc w:val="left"/>
      <w:pPr>
        <w:tabs>
          <w:tab w:val="num" w:pos="2707"/>
        </w:tabs>
        <w:ind w:left="2707" w:hanging="633"/>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9773AE"/>
    <w:multiLevelType w:val="hybridMultilevel"/>
    <w:tmpl w:val="9B3A8A74"/>
    <w:lvl w:ilvl="0" w:tplc="4B7641CC">
      <w:start w:val="1"/>
      <w:numFmt w:val="decimal"/>
      <w:lvlText w:val="%1."/>
      <w:lvlJc w:val="left"/>
      <w:pPr>
        <w:tabs>
          <w:tab w:val="num" w:pos="1440"/>
        </w:tabs>
        <w:ind w:left="1440" w:hanging="634"/>
      </w:pPr>
      <w:rPr>
        <w:rFonts w:ascii="Arial" w:hAnsi="Arial" w:hint="default"/>
        <w:b w:val="0"/>
        <w:i w:val="0"/>
        <w:sz w:val="22"/>
        <w:szCs w:val="22"/>
      </w:rPr>
    </w:lvl>
    <w:lvl w:ilvl="1" w:tplc="BCDAA108">
      <w:start w:val="1"/>
      <w:numFmt w:val="lowerLetter"/>
      <w:lvlText w:val="(%2)"/>
      <w:lvlJc w:val="left"/>
      <w:pPr>
        <w:tabs>
          <w:tab w:val="num" w:pos="2074"/>
        </w:tabs>
        <w:ind w:left="2074" w:hanging="634"/>
      </w:pPr>
      <w:rPr>
        <w:rFonts w:ascii="Arial" w:hAnsi="Arial" w:hint="default"/>
        <w:b w:val="0"/>
        <w:i w:val="0"/>
        <w:sz w:val="22"/>
        <w:szCs w:val="22"/>
      </w:rPr>
    </w:lvl>
    <w:lvl w:ilvl="2" w:tplc="14C4F90E">
      <w:start w:val="2"/>
      <w:numFmt w:val="decimal"/>
      <w:lvlText w:val="%3."/>
      <w:lvlJc w:val="left"/>
      <w:pPr>
        <w:tabs>
          <w:tab w:val="num" w:pos="1440"/>
        </w:tabs>
        <w:ind w:left="1440" w:hanging="634"/>
      </w:pPr>
      <w:rPr>
        <w:rFonts w:ascii="Arial" w:hAnsi="Arial"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EBA2DC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F333FEC"/>
    <w:multiLevelType w:val="hybridMultilevel"/>
    <w:tmpl w:val="7FA0B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78748B"/>
    <w:multiLevelType w:val="hybridMultilevel"/>
    <w:tmpl w:val="AA5644E0"/>
    <w:lvl w:ilvl="0" w:tplc="CBCE572C">
      <w:start w:val="9"/>
      <w:numFmt w:val="decimal"/>
      <w:lvlText w:val="%1."/>
      <w:lvlJc w:val="left"/>
      <w:pPr>
        <w:tabs>
          <w:tab w:val="num" w:pos="1455"/>
        </w:tabs>
        <w:ind w:left="1455" w:hanging="645"/>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8" w15:restartNumberingAfterBreak="0">
    <w:nsid w:val="7301455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88430BE"/>
    <w:multiLevelType w:val="multilevel"/>
    <w:tmpl w:val="5A2A95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9F74A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CC43563"/>
    <w:multiLevelType w:val="multilevel"/>
    <w:tmpl w:val="840C65E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2074"/>
        </w:tabs>
        <w:ind w:left="2074" w:hanging="634"/>
      </w:pPr>
      <w:rPr>
        <w:rFonts w:ascii="Arial" w:hAnsi="Arial" w:hint="default"/>
        <w:b w:val="0"/>
        <w:i w:val="0"/>
        <w:sz w:val="24"/>
        <w:szCs w:val="24"/>
      </w:rPr>
    </w:lvl>
    <w:lvl w:ilvl="2">
      <w:start w:val="1"/>
      <w:numFmt w:val="decimal"/>
      <w:lvlText w:val="%3."/>
      <w:lvlJc w:val="left"/>
      <w:pPr>
        <w:tabs>
          <w:tab w:val="num" w:pos="2614"/>
        </w:tabs>
        <w:ind w:left="2614" w:hanging="634"/>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FC461D5"/>
    <w:multiLevelType w:val="hybridMultilevel"/>
    <w:tmpl w:val="970409FC"/>
    <w:lvl w:ilvl="0" w:tplc="768094F6">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4766743">
    <w:abstractNumId w:val="0"/>
    <w:lvlOverride w:ilvl="0">
      <w:lvl w:ilvl="0">
        <w:numFmt w:val="bullet"/>
        <w:lvlText w:val="$"/>
        <w:legacy w:legacy="1" w:legacySpace="0" w:legacyIndent="604"/>
        <w:lvlJc w:val="left"/>
        <w:pPr>
          <w:ind w:left="2058" w:hanging="604"/>
        </w:pPr>
        <w:rPr>
          <w:rFonts w:ascii="WP TypographicSymbols" w:hAnsi="WP TypographicSymbols" w:hint="default"/>
        </w:rPr>
      </w:lvl>
    </w:lvlOverride>
  </w:num>
  <w:num w:numId="2" w16cid:durableId="1290361469">
    <w:abstractNumId w:val="15"/>
  </w:num>
  <w:num w:numId="3" w16cid:durableId="352190881">
    <w:abstractNumId w:val="9"/>
  </w:num>
  <w:num w:numId="4" w16cid:durableId="2117629197">
    <w:abstractNumId w:val="10"/>
  </w:num>
  <w:num w:numId="5" w16cid:durableId="1637487015">
    <w:abstractNumId w:val="22"/>
  </w:num>
  <w:num w:numId="6" w16cid:durableId="1707489034">
    <w:abstractNumId w:val="32"/>
  </w:num>
  <w:num w:numId="7" w16cid:durableId="67849282">
    <w:abstractNumId w:val="5"/>
  </w:num>
  <w:num w:numId="8" w16cid:durableId="885292569">
    <w:abstractNumId w:val="16"/>
  </w:num>
  <w:num w:numId="9" w16cid:durableId="474686033">
    <w:abstractNumId w:val="3"/>
  </w:num>
  <w:num w:numId="10" w16cid:durableId="1406343689">
    <w:abstractNumId w:val="17"/>
  </w:num>
  <w:num w:numId="11" w16cid:durableId="929779547">
    <w:abstractNumId w:val="29"/>
  </w:num>
  <w:num w:numId="12" w16cid:durableId="1856111342">
    <w:abstractNumId w:val="8"/>
  </w:num>
  <w:num w:numId="13" w16cid:durableId="156917868">
    <w:abstractNumId w:val="12"/>
  </w:num>
  <w:num w:numId="14" w16cid:durableId="1359625275">
    <w:abstractNumId w:val="24"/>
  </w:num>
  <w:num w:numId="15" w16cid:durableId="675040405">
    <w:abstractNumId w:val="31"/>
  </w:num>
  <w:num w:numId="16" w16cid:durableId="272438762">
    <w:abstractNumId w:val="19"/>
  </w:num>
  <w:num w:numId="17" w16cid:durableId="1860048594">
    <w:abstractNumId w:val="23"/>
  </w:num>
  <w:num w:numId="18" w16cid:durableId="1061832991">
    <w:abstractNumId w:val="26"/>
  </w:num>
  <w:num w:numId="19" w16cid:durableId="286666432">
    <w:abstractNumId w:val="27"/>
  </w:num>
  <w:num w:numId="20" w16cid:durableId="147595006">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16cid:durableId="2107728507">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2" w16cid:durableId="714279257">
    <w:abstractNumId w:val="21"/>
  </w:num>
  <w:num w:numId="23" w16cid:durableId="106325899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16cid:durableId="1701321465">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5" w16cid:durableId="1261403096">
    <w:abstractNumId w:val="28"/>
  </w:num>
  <w:num w:numId="26" w16cid:durableId="796606973">
    <w:abstractNumId w:val="11"/>
  </w:num>
  <w:num w:numId="27" w16cid:durableId="119225520">
    <w:abstractNumId w:val="4"/>
  </w:num>
  <w:num w:numId="28" w16cid:durableId="110174692">
    <w:abstractNumId w:val="18"/>
  </w:num>
  <w:num w:numId="29" w16cid:durableId="178352896">
    <w:abstractNumId w:val="30"/>
  </w:num>
  <w:num w:numId="30" w16cid:durableId="1182165460">
    <w:abstractNumId w:val="6"/>
  </w:num>
  <w:num w:numId="31" w16cid:durableId="1066685600">
    <w:abstractNumId w:val="20"/>
  </w:num>
  <w:num w:numId="32" w16cid:durableId="259875349">
    <w:abstractNumId w:val="14"/>
  </w:num>
  <w:num w:numId="33" w16cid:durableId="563951295">
    <w:abstractNumId w:val="7"/>
  </w:num>
  <w:num w:numId="34" w16cid:durableId="1724986058">
    <w:abstractNumId w:val="13"/>
  </w:num>
  <w:num w:numId="35" w16cid:durableId="57601137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D72"/>
    <w:rsid w:val="0000617D"/>
    <w:rsid w:val="000151CA"/>
    <w:rsid w:val="00015383"/>
    <w:rsid w:val="00020989"/>
    <w:rsid w:val="000324AF"/>
    <w:rsid w:val="0003734C"/>
    <w:rsid w:val="00041251"/>
    <w:rsid w:val="00041D89"/>
    <w:rsid w:val="00061D62"/>
    <w:rsid w:val="0009168B"/>
    <w:rsid w:val="000B416B"/>
    <w:rsid w:val="000B4CD0"/>
    <w:rsid w:val="000B71FD"/>
    <w:rsid w:val="000C03B6"/>
    <w:rsid w:val="000C4CDA"/>
    <w:rsid w:val="000C534E"/>
    <w:rsid w:val="000D4C06"/>
    <w:rsid w:val="000E367E"/>
    <w:rsid w:val="000E6C80"/>
    <w:rsid w:val="000F07FE"/>
    <w:rsid w:val="000F4755"/>
    <w:rsid w:val="000F478D"/>
    <w:rsid w:val="0010185D"/>
    <w:rsid w:val="00113BCB"/>
    <w:rsid w:val="00126BB5"/>
    <w:rsid w:val="0013437F"/>
    <w:rsid w:val="00137D7B"/>
    <w:rsid w:val="00145632"/>
    <w:rsid w:val="00147D3B"/>
    <w:rsid w:val="001665DA"/>
    <w:rsid w:val="00167062"/>
    <w:rsid w:val="001767DA"/>
    <w:rsid w:val="00182200"/>
    <w:rsid w:val="001823B5"/>
    <w:rsid w:val="001856BB"/>
    <w:rsid w:val="001A6D81"/>
    <w:rsid w:val="001B4FCA"/>
    <w:rsid w:val="001D16E5"/>
    <w:rsid w:val="001D79C6"/>
    <w:rsid w:val="00201D6F"/>
    <w:rsid w:val="002052E0"/>
    <w:rsid w:val="00206175"/>
    <w:rsid w:val="00207524"/>
    <w:rsid w:val="00213D82"/>
    <w:rsid w:val="00214E85"/>
    <w:rsid w:val="00216BF6"/>
    <w:rsid w:val="00223717"/>
    <w:rsid w:val="002241B5"/>
    <w:rsid w:val="002320E1"/>
    <w:rsid w:val="00242E89"/>
    <w:rsid w:val="0024740B"/>
    <w:rsid w:val="00273220"/>
    <w:rsid w:val="002869C4"/>
    <w:rsid w:val="0029058C"/>
    <w:rsid w:val="002A212F"/>
    <w:rsid w:val="002B0A90"/>
    <w:rsid w:val="002B4C1B"/>
    <w:rsid w:val="002B7309"/>
    <w:rsid w:val="002C00A7"/>
    <w:rsid w:val="002C6F9F"/>
    <w:rsid w:val="002C762E"/>
    <w:rsid w:val="002C7F80"/>
    <w:rsid w:val="002F26F5"/>
    <w:rsid w:val="002F3D5F"/>
    <w:rsid w:val="002F7C0C"/>
    <w:rsid w:val="00314E3E"/>
    <w:rsid w:val="00322B0B"/>
    <w:rsid w:val="00343F91"/>
    <w:rsid w:val="00363D4A"/>
    <w:rsid w:val="0037486F"/>
    <w:rsid w:val="003A172B"/>
    <w:rsid w:val="003A279C"/>
    <w:rsid w:val="003A540E"/>
    <w:rsid w:val="003B21DF"/>
    <w:rsid w:val="003D13F4"/>
    <w:rsid w:val="003D7E9C"/>
    <w:rsid w:val="003E0195"/>
    <w:rsid w:val="003F6A97"/>
    <w:rsid w:val="00401985"/>
    <w:rsid w:val="00401D58"/>
    <w:rsid w:val="00405CB0"/>
    <w:rsid w:val="00414E75"/>
    <w:rsid w:val="0045791A"/>
    <w:rsid w:val="00461753"/>
    <w:rsid w:val="0048077D"/>
    <w:rsid w:val="00481D0E"/>
    <w:rsid w:val="004930D1"/>
    <w:rsid w:val="00493491"/>
    <w:rsid w:val="004A1190"/>
    <w:rsid w:val="004A42F5"/>
    <w:rsid w:val="004A7452"/>
    <w:rsid w:val="004B4533"/>
    <w:rsid w:val="004C1F06"/>
    <w:rsid w:val="004C4A6D"/>
    <w:rsid w:val="004D048C"/>
    <w:rsid w:val="004D1F57"/>
    <w:rsid w:val="004F0791"/>
    <w:rsid w:val="00507746"/>
    <w:rsid w:val="00507801"/>
    <w:rsid w:val="00512556"/>
    <w:rsid w:val="005157B9"/>
    <w:rsid w:val="00521C3C"/>
    <w:rsid w:val="00523F84"/>
    <w:rsid w:val="00525152"/>
    <w:rsid w:val="00531821"/>
    <w:rsid w:val="00534DC5"/>
    <w:rsid w:val="0055260A"/>
    <w:rsid w:val="005537D1"/>
    <w:rsid w:val="00567EB8"/>
    <w:rsid w:val="00576233"/>
    <w:rsid w:val="00587871"/>
    <w:rsid w:val="0059497B"/>
    <w:rsid w:val="00597B38"/>
    <w:rsid w:val="005A52DD"/>
    <w:rsid w:val="005B2CBF"/>
    <w:rsid w:val="005B7749"/>
    <w:rsid w:val="005C3A76"/>
    <w:rsid w:val="005D0EA9"/>
    <w:rsid w:val="005F5F02"/>
    <w:rsid w:val="006001A3"/>
    <w:rsid w:val="00601389"/>
    <w:rsid w:val="0060508D"/>
    <w:rsid w:val="00617B61"/>
    <w:rsid w:val="00623CD2"/>
    <w:rsid w:val="00637154"/>
    <w:rsid w:val="0064129C"/>
    <w:rsid w:val="00644031"/>
    <w:rsid w:val="00654079"/>
    <w:rsid w:val="00654750"/>
    <w:rsid w:val="00654C9D"/>
    <w:rsid w:val="0066462B"/>
    <w:rsid w:val="006656F9"/>
    <w:rsid w:val="00676EDE"/>
    <w:rsid w:val="00681EB7"/>
    <w:rsid w:val="00684B8F"/>
    <w:rsid w:val="00696E5C"/>
    <w:rsid w:val="006A3501"/>
    <w:rsid w:val="006A63DA"/>
    <w:rsid w:val="006B6153"/>
    <w:rsid w:val="006B675C"/>
    <w:rsid w:val="006C3C38"/>
    <w:rsid w:val="006C5375"/>
    <w:rsid w:val="006C59BA"/>
    <w:rsid w:val="006D26AF"/>
    <w:rsid w:val="006D4ED4"/>
    <w:rsid w:val="006E004D"/>
    <w:rsid w:val="006E05FB"/>
    <w:rsid w:val="006F710D"/>
    <w:rsid w:val="00701EBB"/>
    <w:rsid w:val="00703C0E"/>
    <w:rsid w:val="00711B42"/>
    <w:rsid w:val="00713D84"/>
    <w:rsid w:val="007305DF"/>
    <w:rsid w:val="007346F2"/>
    <w:rsid w:val="00736DF2"/>
    <w:rsid w:val="0075095D"/>
    <w:rsid w:val="0076719A"/>
    <w:rsid w:val="00774CC7"/>
    <w:rsid w:val="00790F5D"/>
    <w:rsid w:val="00795EDF"/>
    <w:rsid w:val="007A24D0"/>
    <w:rsid w:val="007B763B"/>
    <w:rsid w:val="007C1EE9"/>
    <w:rsid w:val="00804896"/>
    <w:rsid w:val="00806DAA"/>
    <w:rsid w:val="008365FD"/>
    <w:rsid w:val="00841459"/>
    <w:rsid w:val="008656A9"/>
    <w:rsid w:val="00872D55"/>
    <w:rsid w:val="00875AD2"/>
    <w:rsid w:val="00886EAC"/>
    <w:rsid w:val="00892B0B"/>
    <w:rsid w:val="008A0690"/>
    <w:rsid w:val="008A1ECD"/>
    <w:rsid w:val="008D43E5"/>
    <w:rsid w:val="008E51AB"/>
    <w:rsid w:val="008E5F02"/>
    <w:rsid w:val="008F6769"/>
    <w:rsid w:val="008F7531"/>
    <w:rsid w:val="009023F3"/>
    <w:rsid w:val="00911BC6"/>
    <w:rsid w:val="00916EB3"/>
    <w:rsid w:val="00932448"/>
    <w:rsid w:val="00935A8B"/>
    <w:rsid w:val="009455B8"/>
    <w:rsid w:val="00945838"/>
    <w:rsid w:val="00946368"/>
    <w:rsid w:val="00961A7D"/>
    <w:rsid w:val="00971476"/>
    <w:rsid w:val="009756DB"/>
    <w:rsid w:val="009762BF"/>
    <w:rsid w:val="00980E45"/>
    <w:rsid w:val="0098346E"/>
    <w:rsid w:val="00984265"/>
    <w:rsid w:val="00985247"/>
    <w:rsid w:val="00994E9C"/>
    <w:rsid w:val="009A6AD9"/>
    <w:rsid w:val="009B1040"/>
    <w:rsid w:val="009B1A09"/>
    <w:rsid w:val="009B6FDB"/>
    <w:rsid w:val="009D2D72"/>
    <w:rsid w:val="009D5006"/>
    <w:rsid w:val="009D5C3A"/>
    <w:rsid w:val="009E254C"/>
    <w:rsid w:val="00A010A0"/>
    <w:rsid w:val="00A02411"/>
    <w:rsid w:val="00A1110B"/>
    <w:rsid w:val="00A12D11"/>
    <w:rsid w:val="00A46733"/>
    <w:rsid w:val="00A52732"/>
    <w:rsid w:val="00A540D5"/>
    <w:rsid w:val="00A7735D"/>
    <w:rsid w:val="00A8740E"/>
    <w:rsid w:val="00A93566"/>
    <w:rsid w:val="00A960F1"/>
    <w:rsid w:val="00AA6E6B"/>
    <w:rsid w:val="00AC39C7"/>
    <w:rsid w:val="00AF76C1"/>
    <w:rsid w:val="00B0006E"/>
    <w:rsid w:val="00B1259E"/>
    <w:rsid w:val="00B1273C"/>
    <w:rsid w:val="00B12D58"/>
    <w:rsid w:val="00B23F88"/>
    <w:rsid w:val="00B275B9"/>
    <w:rsid w:val="00B3255C"/>
    <w:rsid w:val="00B40F0A"/>
    <w:rsid w:val="00B45D6D"/>
    <w:rsid w:val="00B53D7D"/>
    <w:rsid w:val="00B67B95"/>
    <w:rsid w:val="00B91751"/>
    <w:rsid w:val="00BA7C0A"/>
    <w:rsid w:val="00BB4D75"/>
    <w:rsid w:val="00BC22F1"/>
    <w:rsid w:val="00BC4A8B"/>
    <w:rsid w:val="00BD0872"/>
    <w:rsid w:val="00BE5197"/>
    <w:rsid w:val="00BE6EE4"/>
    <w:rsid w:val="00BE757B"/>
    <w:rsid w:val="00BF50DA"/>
    <w:rsid w:val="00C06585"/>
    <w:rsid w:val="00C10413"/>
    <w:rsid w:val="00C13AB3"/>
    <w:rsid w:val="00C20E71"/>
    <w:rsid w:val="00C24155"/>
    <w:rsid w:val="00C25864"/>
    <w:rsid w:val="00C36000"/>
    <w:rsid w:val="00C376F0"/>
    <w:rsid w:val="00C55C96"/>
    <w:rsid w:val="00C70D70"/>
    <w:rsid w:val="00C7634C"/>
    <w:rsid w:val="00C84320"/>
    <w:rsid w:val="00C9611D"/>
    <w:rsid w:val="00CB3D3D"/>
    <w:rsid w:val="00CC426D"/>
    <w:rsid w:val="00CC58BA"/>
    <w:rsid w:val="00CD6B04"/>
    <w:rsid w:val="00CE282F"/>
    <w:rsid w:val="00CF2087"/>
    <w:rsid w:val="00D04A31"/>
    <w:rsid w:val="00D130E4"/>
    <w:rsid w:val="00D14DDC"/>
    <w:rsid w:val="00D17A88"/>
    <w:rsid w:val="00D207BE"/>
    <w:rsid w:val="00D20ABB"/>
    <w:rsid w:val="00D70FE5"/>
    <w:rsid w:val="00D80AA8"/>
    <w:rsid w:val="00DB04A6"/>
    <w:rsid w:val="00DC1A85"/>
    <w:rsid w:val="00DD1617"/>
    <w:rsid w:val="00DD2207"/>
    <w:rsid w:val="00DE244D"/>
    <w:rsid w:val="00DE4882"/>
    <w:rsid w:val="00DF3EC4"/>
    <w:rsid w:val="00DF5AEE"/>
    <w:rsid w:val="00E06277"/>
    <w:rsid w:val="00E13E68"/>
    <w:rsid w:val="00E15ED4"/>
    <w:rsid w:val="00E25F0E"/>
    <w:rsid w:val="00E5781F"/>
    <w:rsid w:val="00E665DF"/>
    <w:rsid w:val="00E7190D"/>
    <w:rsid w:val="00E764DD"/>
    <w:rsid w:val="00E76889"/>
    <w:rsid w:val="00E92911"/>
    <w:rsid w:val="00E97814"/>
    <w:rsid w:val="00EA2580"/>
    <w:rsid w:val="00EC2409"/>
    <w:rsid w:val="00EC5173"/>
    <w:rsid w:val="00EF4F3B"/>
    <w:rsid w:val="00F059B5"/>
    <w:rsid w:val="00F06ADB"/>
    <w:rsid w:val="00F10A18"/>
    <w:rsid w:val="00F23F33"/>
    <w:rsid w:val="00F256FE"/>
    <w:rsid w:val="00F3540C"/>
    <w:rsid w:val="00F67E6F"/>
    <w:rsid w:val="00F74E30"/>
    <w:rsid w:val="00F90CC1"/>
    <w:rsid w:val="00FA0D77"/>
    <w:rsid w:val="00FB0A48"/>
    <w:rsid w:val="00FB35A9"/>
    <w:rsid w:val="00FB4F08"/>
    <w:rsid w:val="00FC49D5"/>
    <w:rsid w:val="00FE20C2"/>
    <w:rsid w:val="00FE403D"/>
    <w:rsid w:val="00FF104F"/>
    <w:rsid w:val="00FF5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F97C2E"/>
  <w15:docId w15:val="{13863443-4A6F-49B1-9726-35B2C122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259E"/>
    <w:pPr>
      <w:spacing w:after="160" w:line="259" w:lineRule="auto"/>
    </w:pPr>
    <w:rPr>
      <w:rFonts w:asciiTheme="minorHAnsi" w:eastAsiaTheme="minorHAnsi" w:hAnsiTheme="minorHAnsi" w:cstheme="minorBidi"/>
    </w:rPr>
  </w:style>
  <w:style w:type="paragraph" w:styleId="Heading1">
    <w:name w:val="heading 1"/>
    <w:next w:val="BodyText"/>
    <w:link w:val="Heading1Char"/>
    <w:qFormat/>
    <w:rsid w:val="004B4533"/>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4B4533"/>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B4533"/>
    <w:pPr>
      <w:outlineLvl w:val="2"/>
    </w:pPr>
  </w:style>
  <w:style w:type="paragraph" w:styleId="Heading4">
    <w:name w:val="heading 4"/>
    <w:next w:val="BodyText"/>
    <w:link w:val="Heading4Char"/>
    <w:uiPriority w:val="9"/>
    <w:semiHidden/>
    <w:unhideWhenUsed/>
    <w:qFormat/>
    <w:rsid w:val="004B4533"/>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rsid w:val="00B125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59E"/>
  </w:style>
  <w:style w:type="character" w:styleId="FootnoteReference">
    <w:name w:val="footnote reference"/>
    <w:semiHidden/>
    <w:rsid w:val="00C84320"/>
  </w:style>
  <w:style w:type="paragraph" w:customStyle="1" w:styleId="Level1">
    <w:name w:val="Level 1"/>
    <w:basedOn w:val="Normal"/>
    <w:rsid w:val="00C84320"/>
    <w:pPr>
      <w:ind w:left="2058" w:hanging="604"/>
    </w:pPr>
  </w:style>
  <w:style w:type="paragraph" w:styleId="Header">
    <w:name w:val="header"/>
    <w:basedOn w:val="Normal"/>
    <w:link w:val="HeaderChar"/>
    <w:unhideWhenUsed/>
    <w:rsid w:val="004B4533"/>
    <w:pPr>
      <w:tabs>
        <w:tab w:val="center" w:pos="4680"/>
        <w:tab w:val="right" w:pos="9360"/>
      </w:tabs>
    </w:pPr>
  </w:style>
  <w:style w:type="paragraph" w:styleId="Footer">
    <w:name w:val="footer"/>
    <w:link w:val="FooterChar"/>
    <w:uiPriority w:val="99"/>
    <w:unhideWhenUsed/>
    <w:rsid w:val="004B4533"/>
    <w:pPr>
      <w:tabs>
        <w:tab w:val="center" w:pos="4680"/>
        <w:tab w:val="right" w:pos="9360"/>
      </w:tabs>
      <w:spacing w:after="220"/>
    </w:pPr>
    <w:rPr>
      <w:rFonts w:eastAsiaTheme="minorHAnsi"/>
    </w:rPr>
  </w:style>
  <w:style w:type="character" w:styleId="PageNumber">
    <w:name w:val="page number"/>
    <w:basedOn w:val="DefaultParagraphFont"/>
    <w:rsid w:val="00DF5AEE"/>
  </w:style>
  <w:style w:type="paragraph" w:styleId="Revision">
    <w:name w:val="Revision"/>
    <w:hidden/>
    <w:uiPriority w:val="99"/>
    <w:semiHidden/>
    <w:rsid w:val="00A010A0"/>
    <w:rPr>
      <w:rFonts w:ascii="Segoe Print" w:hAnsi="Segoe Print"/>
      <w:sz w:val="24"/>
      <w:szCs w:val="24"/>
    </w:rPr>
  </w:style>
  <w:style w:type="paragraph" w:styleId="BalloonText">
    <w:name w:val="Balloon Text"/>
    <w:basedOn w:val="Normal"/>
    <w:link w:val="BalloonTextChar"/>
    <w:rsid w:val="00A010A0"/>
    <w:rPr>
      <w:rFonts w:ascii="Tahoma" w:hAnsi="Tahoma" w:cs="Tahoma"/>
      <w:sz w:val="16"/>
      <w:szCs w:val="16"/>
    </w:rPr>
  </w:style>
  <w:style w:type="character" w:customStyle="1" w:styleId="BalloonTextChar">
    <w:name w:val="Balloon Text Char"/>
    <w:basedOn w:val="DefaultParagraphFont"/>
    <w:link w:val="BalloonText"/>
    <w:rsid w:val="00A010A0"/>
    <w:rPr>
      <w:rFonts w:ascii="Tahoma" w:hAnsi="Tahoma" w:cs="Tahoma"/>
      <w:sz w:val="16"/>
      <w:szCs w:val="16"/>
    </w:rPr>
  </w:style>
  <w:style w:type="paragraph" w:styleId="ListParagraph">
    <w:name w:val="List Paragraph"/>
    <w:basedOn w:val="Normal"/>
    <w:uiPriority w:val="34"/>
    <w:rsid w:val="009D5C3A"/>
    <w:pPr>
      <w:ind w:left="720"/>
      <w:contextualSpacing/>
    </w:pPr>
  </w:style>
  <w:style w:type="character" w:styleId="LineNumber">
    <w:name w:val="line number"/>
    <w:basedOn w:val="DefaultParagraphFont"/>
    <w:rsid w:val="002C00A7"/>
  </w:style>
  <w:style w:type="character" w:customStyle="1" w:styleId="outputtext">
    <w:name w:val="outputtext"/>
    <w:basedOn w:val="DefaultParagraphFont"/>
    <w:rsid w:val="00FF5642"/>
  </w:style>
  <w:style w:type="paragraph" w:customStyle="1" w:styleId="EffectiveDate">
    <w:name w:val="Effective Date"/>
    <w:next w:val="BodyText"/>
    <w:qFormat/>
    <w:rsid w:val="004B4533"/>
    <w:pPr>
      <w:spacing w:before="220" w:after="440"/>
      <w:jc w:val="center"/>
    </w:pPr>
  </w:style>
  <w:style w:type="paragraph" w:styleId="BodyText">
    <w:name w:val="Body Text"/>
    <w:link w:val="BodyTextChar"/>
    <w:rsid w:val="004B4533"/>
    <w:pPr>
      <w:spacing w:after="220"/>
    </w:pPr>
    <w:rPr>
      <w:rFonts w:eastAsiaTheme="minorHAnsi"/>
    </w:rPr>
  </w:style>
  <w:style w:type="character" w:customStyle="1" w:styleId="BodyTextChar">
    <w:name w:val="Body Text Char"/>
    <w:basedOn w:val="DefaultParagraphFont"/>
    <w:link w:val="BodyText"/>
    <w:rsid w:val="004B4533"/>
    <w:rPr>
      <w:rFonts w:eastAsiaTheme="minorHAnsi"/>
    </w:rPr>
  </w:style>
  <w:style w:type="character" w:customStyle="1" w:styleId="Heading1Char">
    <w:name w:val="Heading 1 Char"/>
    <w:basedOn w:val="DefaultParagraphFont"/>
    <w:link w:val="Heading1"/>
    <w:rsid w:val="004B4533"/>
    <w:rPr>
      <w:rFonts w:eastAsiaTheme="majorEastAsia" w:cstheme="majorBidi"/>
      <w:caps/>
    </w:rPr>
  </w:style>
  <w:style w:type="paragraph" w:customStyle="1" w:styleId="attachmenttitle">
    <w:name w:val="attachment title"/>
    <w:basedOn w:val="Heading1"/>
    <w:next w:val="BodyText"/>
    <w:qFormat/>
    <w:rsid w:val="004B4533"/>
    <w:pPr>
      <w:spacing w:before="0"/>
      <w:ind w:left="0" w:firstLine="0"/>
      <w:jc w:val="center"/>
    </w:pPr>
    <w:rPr>
      <w:rFonts w:eastAsia="Times New Roman" w:cs="Arial"/>
      <w:caps w:val="0"/>
    </w:rPr>
  </w:style>
  <w:style w:type="paragraph" w:customStyle="1" w:styleId="BodyText-table">
    <w:name w:val="Body Text - table"/>
    <w:qFormat/>
    <w:rsid w:val="004B4533"/>
    <w:rPr>
      <w:rFonts w:eastAsiaTheme="minorHAnsi" w:cstheme="minorBidi"/>
    </w:rPr>
  </w:style>
  <w:style w:type="paragraph" w:styleId="BodyText2">
    <w:name w:val="Body Text 2"/>
    <w:link w:val="BodyText2Char"/>
    <w:rsid w:val="004B4533"/>
    <w:pPr>
      <w:spacing w:after="220"/>
      <w:ind w:left="720" w:hanging="720"/>
    </w:pPr>
    <w:rPr>
      <w:rFonts w:eastAsiaTheme="majorEastAsia" w:cstheme="majorBidi"/>
    </w:rPr>
  </w:style>
  <w:style w:type="character" w:customStyle="1" w:styleId="BodyText2Char">
    <w:name w:val="Body Text 2 Char"/>
    <w:basedOn w:val="DefaultParagraphFont"/>
    <w:link w:val="BodyText2"/>
    <w:rsid w:val="004B4533"/>
    <w:rPr>
      <w:rFonts w:eastAsiaTheme="majorEastAsia" w:cstheme="majorBidi"/>
    </w:rPr>
  </w:style>
  <w:style w:type="paragraph" w:styleId="BodyText3">
    <w:name w:val="Body Text 3"/>
    <w:basedOn w:val="BodyText"/>
    <w:link w:val="BodyText3Char"/>
    <w:rsid w:val="004B4533"/>
    <w:pPr>
      <w:ind w:left="720"/>
    </w:pPr>
    <w:rPr>
      <w:rFonts w:eastAsiaTheme="majorEastAsia" w:cstheme="majorBidi"/>
    </w:rPr>
  </w:style>
  <w:style w:type="character" w:customStyle="1" w:styleId="BodyText3Char">
    <w:name w:val="Body Text 3 Char"/>
    <w:basedOn w:val="DefaultParagraphFont"/>
    <w:link w:val="BodyText3"/>
    <w:rsid w:val="004B4533"/>
    <w:rPr>
      <w:rFonts w:eastAsiaTheme="majorEastAsia" w:cstheme="majorBidi"/>
    </w:rPr>
  </w:style>
  <w:style w:type="character" w:customStyle="1" w:styleId="Commitment">
    <w:name w:val="Commitment"/>
    <w:basedOn w:val="BodyTextChar"/>
    <w:uiPriority w:val="1"/>
    <w:qFormat/>
    <w:rsid w:val="004B4533"/>
    <w:rPr>
      <w:rFonts w:ascii="Arial" w:eastAsiaTheme="minorHAnsi" w:hAnsi="Arial" w:cs="Arial"/>
      <w:i/>
      <w:iCs/>
    </w:rPr>
  </w:style>
  <w:style w:type="paragraph" w:customStyle="1" w:styleId="CornerstoneBases">
    <w:name w:val="Cornerstone / Bases"/>
    <w:basedOn w:val="BodyText"/>
    <w:qFormat/>
    <w:rsid w:val="004B4533"/>
    <w:pPr>
      <w:ind w:left="2160" w:hanging="2160"/>
    </w:pPr>
  </w:style>
  <w:style w:type="paragraph" w:styleId="Title">
    <w:name w:val="Title"/>
    <w:next w:val="BodyText"/>
    <w:link w:val="TitleChar"/>
    <w:qFormat/>
    <w:rsid w:val="004B4533"/>
    <w:pPr>
      <w:spacing w:before="220" w:after="220"/>
      <w:jc w:val="center"/>
    </w:pPr>
  </w:style>
  <w:style w:type="character" w:customStyle="1" w:styleId="TitleChar">
    <w:name w:val="Title Char"/>
    <w:basedOn w:val="DefaultParagraphFont"/>
    <w:link w:val="Title"/>
    <w:rsid w:val="004B4533"/>
  </w:style>
  <w:style w:type="paragraph" w:customStyle="1" w:styleId="END">
    <w:name w:val="END"/>
    <w:basedOn w:val="Title"/>
    <w:qFormat/>
    <w:rsid w:val="004B4533"/>
    <w:pPr>
      <w:autoSpaceDE w:val="0"/>
      <w:autoSpaceDN w:val="0"/>
      <w:adjustRightInd w:val="0"/>
      <w:spacing w:before="440" w:after="440"/>
    </w:pPr>
  </w:style>
  <w:style w:type="character" w:customStyle="1" w:styleId="Heading2Char">
    <w:name w:val="Heading 2 Char"/>
    <w:basedOn w:val="DefaultParagraphFont"/>
    <w:link w:val="Heading2"/>
    <w:rsid w:val="004B4533"/>
    <w:rPr>
      <w:rFonts w:eastAsiaTheme="majorEastAsia" w:cstheme="majorBidi"/>
    </w:rPr>
  </w:style>
  <w:style w:type="character" w:customStyle="1" w:styleId="Heading3Char">
    <w:name w:val="Heading 3 Char"/>
    <w:basedOn w:val="DefaultParagraphFont"/>
    <w:link w:val="Heading3"/>
    <w:rsid w:val="004B4533"/>
    <w:rPr>
      <w:rFonts w:eastAsiaTheme="majorEastAsia" w:cstheme="majorBidi"/>
    </w:rPr>
  </w:style>
  <w:style w:type="paragraph" w:customStyle="1" w:styleId="IMCIP">
    <w:name w:val="IMC/IP #"/>
    <w:next w:val="Title"/>
    <w:rsid w:val="004B4533"/>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4B4533"/>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4B4533"/>
    <w:rPr>
      <w:rFonts w:eastAsiaTheme="minorHAnsi"/>
      <w:sz w:val="20"/>
    </w:rPr>
  </w:style>
  <w:style w:type="paragraph" w:customStyle="1" w:styleId="Applicability">
    <w:name w:val="Applicability"/>
    <w:basedOn w:val="BodyText"/>
    <w:qFormat/>
    <w:rsid w:val="004B4533"/>
    <w:pPr>
      <w:spacing w:before="440"/>
      <w:ind w:left="2160" w:hanging="2160"/>
    </w:pPr>
  </w:style>
  <w:style w:type="paragraph" w:customStyle="1" w:styleId="Requirement">
    <w:name w:val="Requirement"/>
    <w:basedOn w:val="BodyText3"/>
    <w:qFormat/>
    <w:rsid w:val="004B4533"/>
    <w:pPr>
      <w:keepNext/>
    </w:pPr>
    <w:rPr>
      <w:b/>
      <w:bCs/>
    </w:rPr>
  </w:style>
  <w:style w:type="paragraph" w:customStyle="1" w:styleId="SpecificGuidance">
    <w:name w:val="Specific Guidance"/>
    <w:basedOn w:val="BodyText3"/>
    <w:qFormat/>
    <w:rsid w:val="004B4533"/>
    <w:pPr>
      <w:keepNext/>
    </w:pPr>
    <w:rPr>
      <w:u w:val="single"/>
    </w:rPr>
  </w:style>
  <w:style w:type="table" w:customStyle="1" w:styleId="IM">
    <w:name w:val="IM"/>
    <w:basedOn w:val="TableNormal"/>
    <w:uiPriority w:val="99"/>
    <w:rsid w:val="004B453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Emphasis">
    <w:name w:val="Emphasis"/>
    <w:basedOn w:val="DefaultParagraphFont"/>
    <w:rsid w:val="009D5C3A"/>
    <w:rPr>
      <w:i/>
      <w:iCs/>
    </w:rPr>
  </w:style>
  <w:style w:type="paragraph" w:customStyle="1" w:styleId="Lista">
    <w:name w:val="List a"/>
    <w:basedOn w:val="BodyText"/>
    <w:rsid w:val="004B4533"/>
    <w:pPr>
      <w:widowControl w:val="0"/>
      <w:autoSpaceDE w:val="0"/>
      <w:autoSpaceDN w:val="0"/>
      <w:adjustRightInd w:val="0"/>
    </w:pPr>
    <w:rPr>
      <w:rFonts w:eastAsia="Times New Roman" w:cs="Times New Roman"/>
      <w:szCs w:val="20"/>
    </w:rPr>
  </w:style>
  <w:style w:type="character" w:customStyle="1" w:styleId="HeaderChar">
    <w:name w:val="Header Char"/>
    <w:basedOn w:val="DefaultParagraphFont"/>
    <w:link w:val="Header"/>
    <w:rsid w:val="004B4533"/>
    <w:rPr>
      <w:rFonts w:eastAsiaTheme="minorHAnsi"/>
    </w:rPr>
  </w:style>
  <w:style w:type="table" w:styleId="TableGrid">
    <w:name w:val="Table Grid"/>
    <w:basedOn w:val="TableNormal"/>
    <w:uiPriority w:val="39"/>
    <w:rsid w:val="004B4533"/>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B4533"/>
    <w:rPr>
      <w:rFonts w:eastAsiaTheme="minorHAnsi"/>
    </w:rPr>
  </w:style>
  <w:style w:type="table" w:customStyle="1" w:styleId="IMHx">
    <w:name w:val="IM Hx"/>
    <w:basedOn w:val="TableNormal"/>
    <w:uiPriority w:val="99"/>
    <w:rsid w:val="004B453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Heading4Char">
    <w:name w:val="Heading 4 Char"/>
    <w:basedOn w:val="DefaultParagraphFont"/>
    <w:link w:val="Heading4"/>
    <w:uiPriority w:val="9"/>
    <w:semiHidden/>
    <w:rsid w:val="004B4533"/>
    <w:rPr>
      <w:rFonts w:asciiTheme="majorHAnsi" w:eastAsiaTheme="majorEastAsia" w:hAnsiTheme="majorHAnsi" w:cstheme="majorBid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77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175F4F-2305-496D-96F3-314069BB5D19}">
  <ds:schemaRefs>
    <ds:schemaRef ds:uri="http://schemas.microsoft.com/sharepoint/v3/contenttype/forms"/>
  </ds:schemaRefs>
</ds:datastoreItem>
</file>

<file path=customXml/itemProps2.xml><?xml version="1.0" encoding="utf-8"?>
<ds:datastoreItem xmlns:ds="http://schemas.openxmlformats.org/officeDocument/2006/customXml" ds:itemID="{176A6968-B995-49A1-AFBD-E80D01C0C2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A972C6-DB27-4407-8E4A-7FA0BDA12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7</Pages>
  <Words>2130</Words>
  <Characters>11419</Characters>
  <Application>Microsoft Office Word</Application>
  <DocSecurity>2</DocSecurity>
  <Lines>95</Lines>
  <Paragraphs>27</Paragraphs>
  <ScaleCrop>false</ScaleCrop>
  <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12</cp:revision>
  <dcterms:created xsi:type="dcterms:W3CDTF">2023-02-10T16:37:00Z</dcterms:created>
  <dcterms:modified xsi:type="dcterms:W3CDTF">2023-02-10T18:31:00Z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